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4052C257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4E918972" w14:textId="77777777" w:rsidR="00974E99" w:rsidRPr="00405755" w:rsidRDefault="00974E99" w:rsidP="00D12F28">
            <w:pPr>
              <w:pStyle w:val="Documenttype"/>
            </w:pPr>
            <w:r w:rsidRPr="00405755">
              <w:t xml:space="preserve">IALA </w:t>
            </w:r>
            <w:r w:rsidR="00F905E1" w:rsidRPr="00405755">
              <w:t>R</w:t>
            </w:r>
            <w:r w:rsidR="00D12F28">
              <w:t>ecommendation</w:t>
            </w:r>
          </w:p>
        </w:tc>
      </w:tr>
    </w:tbl>
    <w:p w14:paraId="41F65AF9" w14:textId="77777777" w:rsidR="008972C3" w:rsidRPr="00405755" w:rsidRDefault="008972C3" w:rsidP="003274DB"/>
    <w:p w14:paraId="230CD45B" w14:textId="77777777" w:rsidR="00D74AE1" w:rsidRPr="00405755" w:rsidRDefault="00D74AE1" w:rsidP="003274DB"/>
    <w:p w14:paraId="3E3B6EFD" w14:textId="4D6B5377" w:rsidR="00111E0A" w:rsidRPr="00405755" w:rsidRDefault="00D67167" w:rsidP="00111E0A">
      <w:pPr>
        <w:pStyle w:val="Documentnumber"/>
      </w:pPr>
      <w:r w:rsidRPr="00D67167">
        <w:t>R1004</w:t>
      </w:r>
    </w:p>
    <w:p w14:paraId="091DC824" w14:textId="77777777" w:rsidR="00111E0A" w:rsidRPr="00405755" w:rsidRDefault="00111E0A" w:rsidP="003274DB"/>
    <w:p w14:paraId="5693B397" w14:textId="2FBCFE69" w:rsidR="00776004" w:rsidRPr="00954CD7" w:rsidRDefault="002905C0" w:rsidP="00564664">
      <w:pPr>
        <w:pStyle w:val="Documentname"/>
      </w:pPr>
      <w:del w:id="0" w:author="Tom Southall" w:date="2019-09-11T16:22:00Z">
        <w:r w:rsidDel="007F4C97">
          <w:rPr>
            <w:bCs/>
          </w:rPr>
          <w:delText>Environmental M</w:delText>
        </w:r>
        <w:r w:rsidR="000E5DC1" w:rsidDel="007F4C97">
          <w:rPr>
            <w:bCs/>
          </w:rPr>
          <w:delText>anagement</w:delText>
        </w:r>
      </w:del>
      <w:ins w:id="1" w:author="Tom Southall" w:date="2019-09-11T16:22:00Z">
        <w:r w:rsidR="007F4C97">
          <w:rPr>
            <w:bCs/>
          </w:rPr>
          <w:t>Sustainability</w:t>
        </w:r>
      </w:ins>
      <w:r w:rsidR="000E5DC1">
        <w:rPr>
          <w:bCs/>
        </w:rPr>
        <w:t xml:space="preserve"> in </w:t>
      </w:r>
      <w:r>
        <w:rPr>
          <w:bCs/>
        </w:rPr>
        <w:t>the P</w:t>
      </w:r>
      <w:r w:rsidR="008222DE">
        <w:rPr>
          <w:bCs/>
        </w:rPr>
        <w:t xml:space="preserve">rovision of </w:t>
      </w:r>
      <w:r>
        <w:rPr>
          <w:bCs/>
        </w:rPr>
        <w:t>Marine Aids to N</w:t>
      </w:r>
      <w:r w:rsidR="000E5DC1">
        <w:rPr>
          <w:bCs/>
        </w:rPr>
        <w:t>avigation</w:t>
      </w:r>
    </w:p>
    <w:p w14:paraId="7B5D8FA1" w14:textId="77777777" w:rsidR="00D74AE1" w:rsidRPr="00405755" w:rsidRDefault="00D74AE1" w:rsidP="00D74AE1"/>
    <w:p w14:paraId="4F5C0348" w14:textId="77777777" w:rsidR="006A48A6" w:rsidRPr="00405755" w:rsidRDefault="006A48A6" w:rsidP="00D74AE1"/>
    <w:p w14:paraId="17F6BB4C" w14:textId="77777777" w:rsidR="005378B8" w:rsidRPr="00405755" w:rsidRDefault="005378B8" w:rsidP="00D74AE1"/>
    <w:p w14:paraId="6F7C19CA" w14:textId="77777777" w:rsidR="005378B8" w:rsidRPr="00405755" w:rsidRDefault="005378B8" w:rsidP="00D74AE1"/>
    <w:p w14:paraId="06F649A8" w14:textId="77777777" w:rsidR="005378B8" w:rsidRPr="00405755" w:rsidRDefault="005378B8" w:rsidP="00D74AE1"/>
    <w:p w14:paraId="31745B78" w14:textId="77777777" w:rsidR="005378B8" w:rsidRPr="00405755" w:rsidRDefault="005378B8" w:rsidP="00D74AE1"/>
    <w:p w14:paraId="57E5CF3A" w14:textId="77777777" w:rsidR="005378B8" w:rsidRPr="00405755" w:rsidRDefault="005378B8" w:rsidP="00D74AE1"/>
    <w:p w14:paraId="264BCC99" w14:textId="77777777" w:rsidR="005378B8" w:rsidRPr="00405755" w:rsidRDefault="005378B8" w:rsidP="00D74AE1"/>
    <w:p w14:paraId="44F4CBF8" w14:textId="77777777" w:rsidR="005378B8" w:rsidRPr="00405755" w:rsidRDefault="005378B8" w:rsidP="00D74AE1"/>
    <w:p w14:paraId="7E41C062" w14:textId="77777777" w:rsidR="005378B8" w:rsidRPr="00405755" w:rsidRDefault="005378B8" w:rsidP="00D74AE1"/>
    <w:p w14:paraId="3B7E60E5" w14:textId="77777777" w:rsidR="005378B8" w:rsidRPr="00405755" w:rsidRDefault="005378B8" w:rsidP="00D74AE1"/>
    <w:p w14:paraId="7A57FD3E" w14:textId="77777777" w:rsidR="005378B8" w:rsidRPr="00405755" w:rsidRDefault="005378B8" w:rsidP="00D74AE1"/>
    <w:p w14:paraId="1C9B1B60" w14:textId="77777777" w:rsidR="005378B8" w:rsidRPr="00405755" w:rsidRDefault="005378B8" w:rsidP="00D74AE1"/>
    <w:p w14:paraId="0576026D" w14:textId="77777777" w:rsidR="005378B8" w:rsidRPr="00405755" w:rsidRDefault="005378B8" w:rsidP="00D74AE1"/>
    <w:p w14:paraId="1B47CD31" w14:textId="77777777" w:rsidR="005378B8" w:rsidRPr="00405755" w:rsidRDefault="005378B8" w:rsidP="00D74AE1"/>
    <w:p w14:paraId="2C97901E" w14:textId="77777777" w:rsidR="005378B8" w:rsidRPr="00405755" w:rsidRDefault="005378B8" w:rsidP="00D74AE1"/>
    <w:p w14:paraId="4D809508" w14:textId="77777777" w:rsidR="005378B8" w:rsidRPr="00405755" w:rsidRDefault="005378B8" w:rsidP="00D74AE1"/>
    <w:p w14:paraId="58E22E58" w14:textId="77777777" w:rsidR="005378B8" w:rsidRDefault="005378B8" w:rsidP="00D74AE1"/>
    <w:p w14:paraId="4488550F" w14:textId="77777777" w:rsidR="00EA3E58" w:rsidRDefault="00EA3E58" w:rsidP="00D74AE1"/>
    <w:p w14:paraId="3D340AB3" w14:textId="77777777" w:rsidR="00EA3E58" w:rsidRDefault="00EA3E58" w:rsidP="00D74AE1"/>
    <w:p w14:paraId="108B3E3C" w14:textId="77777777" w:rsidR="00EA3E58" w:rsidRPr="00405755" w:rsidRDefault="00EA3E58" w:rsidP="00D74AE1"/>
    <w:p w14:paraId="7818C905" w14:textId="7AAA8636" w:rsidR="005378B8" w:rsidRPr="00405755" w:rsidRDefault="005378B8" w:rsidP="005378B8">
      <w:pPr>
        <w:pStyle w:val="Editionnumber"/>
      </w:pPr>
      <w:r w:rsidRPr="00405755">
        <w:t xml:space="preserve">Edition </w:t>
      </w:r>
      <w:r w:rsidR="00ED4818">
        <w:t>2</w:t>
      </w:r>
      <w:r w:rsidRPr="00405755">
        <w:t>.0</w:t>
      </w:r>
    </w:p>
    <w:p w14:paraId="69E4C9F6" w14:textId="1747CC34" w:rsidR="006A48A6" w:rsidRDefault="00ED4818" w:rsidP="005378B8">
      <w:pPr>
        <w:pStyle w:val="Documentdate"/>
      </w:pPr>
      <w:r>
        <w:lastRenderedPageBreak/>
        <w:t>March 2019</w:t>
      </w:r>
    </w:p>
    <w:p w14:paraId="0924DA08" w14:textId="77777777" w:rsidR="0072592B" w:rsidRPr="00405755" w:rsidRDefault="0072592B" w:rsidP="0072592B">
      <w:pPr>
        <w:pStyle w:val="Revokes"/>
      </w:pPr>
    </w:p>
    <w:p w14:paraId="65CD1B74" w14:textId="77777777" w:rsidR="00BC27F6" w:rsidRPr="00405755" w:rsidRDefault="00BC27F6" w:rsidP="00D74AE1">
      <w:pPr>
        <w:sectPr w:rsidR="00BC27F6" w:rsidRPr="00405755" w:rsidSect="007E30D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08A313FA" w14:textId="7F101E7D" w:rsidR="00914E26" w:rsidRPr="00405755" w:rsidRDefault="00914E26" w:rsidP="00914E26">
      <w:pPr>
        <w:pStyle w:val="BodyText"/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14:paraId="472316C4" w14:textId="77777777" w:rsidTr="005E4659">
        <w:tc>
          <w:tcPr>
            <w:tcW w:w="1908" w:type="dxa"/>
          </w:tcPr>
          <w:p w14:paraId="73420155" w14:textId="77777777"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14:paraId="463A1DD4" w14:textId="3879E781" w:rsidR="00914E26" w:rsidRPr="00405755" w:rsidRDefault="004664A8" w:rsidP="00914E26">
            <w:pPr>
              <w:pStyle w:val="Tabletexttitle"/>
            </w:pPr>
            <w:r w:rsidRPr="00302189">
              <w:t>Details</w:t>
            </w:r>
          </w:p>
        </w:tc>
        <w:tc>
          <w:tcPr>
            <w:tcW w:w="5001" w:type="dxa"/>
          </w:tcPr>
          <w:p w14:paraId="3E9722E9" w14:textId="46226D3D" w:rsidR="00914E26" w:rsidRPr="00405755" w:rsidRDefault="004664A8" w:rsidP="005E4659">
            <w:pPr>
              <w:pStyle w:val="Tabletexttitle"/>
              <w:ind w:right="112"/>
            </w:pPr>
            <w:r w:rsidRPr="00302189">
              <w:t>Approval</w:t>
            </w:r>
          </w:p>
        </w:tc>
      </w:tr>
      <w:tr w:rsidR="005E4659" w:rsidRPr="00405755" w14:paraId="580D6EED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282D3A0B" w14:textId="034D378A" w:rsidR="00914E26" w:rsidRPr="00405755" w:rsidRDefault="004664A8" w:rsidP="00914E26">
            <w:pPr>
              <w:pStyle w:val="Tabletext"/>
            </w:pPr>
            <w:r>
              <w:t>16</w:t>
            </w:r>
            <w:r w:rsidRPr="004664A8">
              <w:rPr>
                <w:vertAlign w:val="superscript"/>
              </w:rPr>
              <w:t>th</w:t>
            </w:r>
            <w:r>
              <w:t xml:space="preserve"> June 2017</w:t>
            </w:r>
          </w:p>
        </w:tc>
        <w:tc>
          <w:tcPr>
            <w:tcW w:w="3576" w:type="dxa"/>
            <w:vAlign w:val="center"/>
          </w:tcPr>
          <w:p w14:paraId="6A186D7E" w14:textId="44585D0F" w:rsidR="00914E26" w:rsidRPr="00405755" w:rsidRDefault="004664A8" w:rsidP="00914E26">
            <w:pPr>
              <w:pStyle w:val="Tabletext"/>
            </w:pPr>
            <w:r>
              <w:t>First edition</w:t>
            </w:r>
          </w:p>
        </w:tc>
        <w:tc>
          <w:tcPr>
            <w:tcW w:w="5001" w:type="dxa"/>
            <w:vAlign w:val="center"/>
          </w:tcPr>
          <w:p w14:paraId="462D6F23" w14:textId="654E4BB4" w:rsidR="00914E26" w:rsidRPr="00405755" w:rsidRDefault="004664A8" w:rsidP="00914E26">
            <w:pPr>
              <w:pStyle w:val="Tabletext"/>
            </w:pPr>
            <w:r>
              <w:t>Council sessio</w:t>
            </w:r>
            <w:r w:rsidR="00302189">
              <w:t>n 64</w:t>
            </w:r>
          </w:p>
        </w:tc>
      </w:tr>
      <w:tr w:rsidR="00ED4818" w:rsidRPr="00405755" w14:paraId="3BAB27A2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05F1627B" w14:textId="2099CE3B" w:rsidR="00ED4818" w:rsidRDefault="00ED4818" w:rsidP="00914E26">
            <w:pPr>
              <w:pStyle w:val="Tabletext"/>
            </w:pPr>
            <w:r>
              <w:t>18</w:t>
            </w:r>
            <w:r w:rsidRPr="00ED4818">
              <w:rPr>
                <w:vertAlign w:val="superscript"/>
              </w:rPr>
              <w:t>th</w:t>
            </w:r>
            <w:r>
              <w:t xml:space="preserve"> March 2019</w:t>
            </w:r>
          </w:p>
        </w:tc>
        <w:tc>
          <w:tcPr>
            <w:tcW w:w="3576" w:type="dxa"/>
            <w:vAlign w:val="center"/>
          </w:tcPr>
          <w:p w14:paraId="185BC60D" w14:textId="4F370570" w:rsidR="00ED4818" w:rsidRDefault="00ED4818" w:rsidP="00914E26">
            <w:pPr>
              <w:pStyle w:val="Tabletext"/>
            </w:pPr>
            <w:r>
              <w:t>Second Edition</w:t>
            </w:r>
          </w:p>
        </w:tc>
        <w:tc>
          <w:tcPr>
            <w:tcW w:w="5001" w:type="dxa"/>
            <w:vAlign w:val="center"/>
          </w:tcPr>
          <w:p w14:paraId="13C9B180" w14:textId="77777777" w:rsidR="00ED4818" w:rsidRDefault="00ED4818" w:rsidP="00914E26">
            <w:pPr>
              <w:pStyle w:val="Tabletext"/>
            </w:pPr>
          </w:p>
        </w:tc>
      </w:tr>
    </w:tbl>
    <w:p w14:paraId="306245BC" w14:textId="77777777" w:rsidR="005E4659" w:rsidRDefault="005E4659" w:rsidP="00914E26">
      <w:pPr>
        <w:spacing w:after="200" w:line="276" w:lineRule="auto"/>
      </w:pPr>
    </w:p>
    <w:p w14:paraId="4519FF3C" w14:textId="77777777" w:rsidR="00530A84" w:rsidRPr="00040954" w:rsidRDefault="00530A84" w:rsidP="00914E26">
      <w:pPr>
        <w:spacing w:after="200" w:line="276" w:lineRule="auto"/>
        <w:rPr>
          <w:sz w:val="22"/>
        </w:rPr>
      </w:pPr>
    </w:p>
    <w:p w14:paraId="116174A5" w14:textId="77777777" w:rsidR="00530A84" w:rsidRDefault="00530A84" w:rsidP="00914E26">
      <w:pPr>
        <w:spacing w:after="200" w:line="276" w:lineRule="auto"/>
      </w:pPr>
    </w:p>
    <w:p w14:paraId="62C49B3B" w14:textId="77777777" w:rsidR="00530A84" w:rsidRPr="00405755" w:rsidRDefault="00530A84" w:rsidP="00914E26">
      <w:pPr>
        <w:spacing w:after="200" w:line="276" w:lineRule="auto"/>
        <w:sectPr w:rsidR="00530A84" w:rsidRPr="00405755" w:rsidSect="00111E0A">
          <w:headerReference w:type="default" r:id="rId14"/>
          <w:footerReference w:type="default" r:id="rId15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2B84169A" w14:textId="77777777" w:rsidR="001B7940" w:rsidRDefault="001B7940" w:rsidP="001B7940">
      <w:pPr>
        <w:pStyle w:val="THECOUNCIL"/>
      </w:pPr>
      <w:bookmarkStart w:id="2" w:name="_Toc442255952"/>
      <w:r w:rsidRPr="00405755">
        <w:lastRenderedPageBreak/>
        <w:t xml:space="preserve">THE </w:t>
      </w:r>
      <w:r w:rsidR="005C67E5">
        <w:t xml:space="preserve">IALA </w:t>
      </w:r>
      <w:r w:rsidRPr="00405755">
        <w:t>COUNCIL</w:t>
      </w:r>
    </w:p>
    <w:p w14:paraId="0563E891" w14:textId="77777777" w:rsidR="00470488" w:rsidRDefault="00166C2E" w:rsidP="001B7940">
      <w:pPr>
        <w:pStyle w:val="Noting"/>
      </w:pPr>
      <w:commentRangeStart w:id="3"/>
      <w:r w:rsidRPr="004A484C">
        <w:rPr>
          <w:b/>
        </w:rPr>
        <w:t>RECALLING</w:t>
      </w:r>
      <w:commentRangeEnd w:id="3"/>
      <w:r w:rsidR="00564C59">
        <w:rPr>
          <w:rStyle w:val="CommentReference"/>
          <w:rFonts w:eastAsiaTheme="minorHAnsi" w:cstheme="minorBidi"/>
        </w:rPr>
        <w:commentReference w:id="3"/>
      </w:r>
      <w:r w:rsidR="00470488">
        <w:t>:</w:t>
      </w:r>
    </w:p>
    <w:p w14:paraId="64DDB540" w14:textId="77777777" w:rsidR="00B9146E" w:rsidRDefault="005A5370" w:rsidP="00470488">
      <w:pPr>
        <w:pStyle w:val="List1-recommendation"/>
      </w:pPr>
      <w:r>
        <w:t>Article 8 of the IALA</w:t>
      </w:r>
      <w:r w:rsidRPr="00A326AC">
        <w:t xml:space="preserve"> Constitution regarding the authority, duties and functions of the Council</w:t>
      </w:r>
      <w:r w:rsidR="00470488">
        <w:t>.</w:t>
      </w:r>
    </w:p>
    <w:p w14:paraId="287F4965" w14:textId="77777777" w:rsidR="00954CD7" w:rsidRDefault="00954CD7" w:rsidP="00470488">
      <w:pPr>
        <w:pStyle w:val="List1-recommendation"/>
      </w:pPr>
      <w:r>
        <w:t>T</w:t>
      </w:r>
      <w:r w:rsidRPr="00954CD7">
        <w:t xml:space="preserve">he work of IALA in encouraging </w:t>
      </w:r>
      <w:r w:rsidR="000E5DC1">
        <w:t>environmental responsibility in the provision of Marine Aids to Navigation</w:t>
      </w:r>
      <w:r>
        <w:t>.</w:t>
      </w:r>
    </w:p>
    <w:p w14:paraId="362F65CF" w14:textId="47069278" w:rsidR="00BD59BD" w:rsidRPr="00302189" w:rsidRDefault="00BD59BD" w:rsidP="00BD59BD">
      <w:pPr>
        <w:pStyle w:val="Noting"/>
      </w:pPr>
      <w:r>
        <w:rPr>
          <w:b/>
        </w:rPr>
        <w:t>NOTING</w:t>
      </w:r>
      <w:r w:rsidR="004664A8">
        <w:t xml:space="preserve"> </w:t>
      </w:r>
      <w:r w:rsidR="004664A8" w:rsidRPr="00302189">
        <w:t>that t</w:t>
      </w:r>
      <w:r w:rsidRPr="00302189">
        <w:t xml:space="preserve">he </w:t>
      </w:r>
      <w:r w:rsidRPr="00302189">
        <w:rPr>
          <w:i/>
        </w:rPr>
        <w:t xml:space="preserve">IALA </w:t>
      </w:r>
      <w:r w:rsidR="000E5DC1" w:rsidRPr="00302189">
        <w:rPr>
          <w:i/>
        </w:rPr>
        <w:t xml:space="preserve">Guideline </w:t>
      </w:r>
      <w:r w:rsidR="00791E7D" w:rsidRPr="00302189">
        <w:rPr>
          <w:i/>
        </w:rPr>
        <w:t>G</w:t>
      </w:r>
      <w:r w:rsidR="000E5DC1" w:rsidRPr="00302189">
        <w:rPr>
          <w:i/>
        </w:rPr>
        <w:t>1036 on Environmental Management</w:t>
      </w:r>
      <w:r w:rsidR="00791E7D" w:rsidRPr="00302189">
        <w:rPr>
          <w:i/>
        </w:rPr>
        <w:t xml:space="preserve"> in Marine Aids to Navigation</w:t>
      </w:r>
      <w:r w:rsidR="000E5DC1" w:rsidRPr="00302189">
        <w:rPr>
          <w:i/>
        </w:rPr>
        <w:t xml:space="preserve"> </w:t>
      </w:r>
      <w:r w:rsidR="000E5DC1" w:rsidRPr="00302189">
        <w:t>provides</w:t>
      </w:r>
      <w:r w:rsidRPr="00302189">
        <w:t xml:space="preserve"> </w:t>
      </w:r>
      <w:r w:rsidR="00EE1E6C" w:rsidRPr="00302189">
        <w:t xml:space="preserve">a </w:t>
      </w:r>
      <w:r w:rsidRPr="00302189">
        <w:t xml:space="preserve">set of basic principles </w:t>
      </w:r>
      <w:r w:rsidR="000E5DC1" w:rsidRPr="00302189">
        <w:t xml:space="preserve">and practical guidance </w:t>
      </w:r>
      <w:r w:rsidRPr="00302189">
        <w:t xml:space="preserve">that will help an authority </w:t>
      </w:r>
      <w:r w:rsidR="000E5DC1" w:rsidRPr="00302189">
        <w:t>provide and manage Marine Aids to Navigation in an environmentally responsible manner</w:t>
      </w:r>
      <w:r w:rsidRPr="00302189">
        <w:t>.</w:t>
      </w:r>
    </w:p>
    <w:p w14:paraId="53617FEE" w14:textId="058EC3F0" w:rsidR="00954CD7" w:rsidRPr="00302189" w:rsidRDefault="00166C2E" w:rsidP="001B7940">
      <w:pPr>
        <w:pStyle w:val="Noting"/>
      </w:pPr>
      <w:r w:rsidRPr="00302189">
        <w:rPr>
          <w:b/>
        </w:rPr>
        <w:t>RECOGNISING</w:t>
      </w:r>
      <w:r w:rsidR="001015D4" w:rsidRPr="00302189">
        <w:rPr>
          <w:b/>
        </w:rPr>
        <w:t xml:space="preserve"> </w:t>
      </w:r>
      <w:r w:rsidR="001015D4" w:rsidRPr="00302189">
        <w:t>that</w:t>
      </w:r>
      <w:r w:rsidR="001015D4" w:rsidRPr="00302189">
        <w:rPr>
          <w:b/>
        </w:rPr>
        <w:t>:</w:t>
      </w:r>
      <w:r w:rsidR="00954CD7" w:rsidRPr="00302189">
        <w:t xml:space="preserve"> </w:t>
      </w:r>
    </w:p>
    <w:p w14:paraId="5E759D1C" w14:textId="2AF0E526" w:rsidR="00742935" w:rsidRPr="00302189" w:rsidRDefault="004664A8" w:rsidP="00742935">
      <w:pPr>
        <w:pStyle w:val="List1-recommendation"/>
        <w:numPr>
          <w:ilvl w:val="0"/>
          <w:numId w:val="38"/>
        </w:numPr>
      </w:pPr>
      <w:r w:rsidRPr="00302189">
        <w:t xml:space="preserve">Marine </w:t>
      </w:r>
      <w:r w:rsidR="00742935" w:rsidRPr="00302189">
        <w:t>Aids to Navigation play a critical role in protecting the environment by preventing maritime disasters that could have potentially catastrophic ecological impact on sensitive marine and terrestrial ecosystems and therefore the wider global environment.</w:t>
      </w:r>
    </w:p>
    <w:p w14:paraId="6119183B" w14:textId="6F9190BF" w:rsidR="00470488" w:rsidRPr="00302189" w:rsidRDefault="004664A8" w:rsidP="00954CD7">
      <w:pPr>
        <w:pStyle w:val="List1-recommendation"/>
        <w:numPr>
          <w:ilvl w:val="0"/>
          <w:numId w:val="38"/>
        </w:numPr>
      </w:pPr>
      <w:r w:rsidRPr="00302189">
        <w:t xml:space="preserve">Marine </w:t>
      </w:r>
      <w:r w:rsidR="00742935" w:rsidRPr="00302189">
        <w:t>Aids to Navigation equipment and activities themselves have the potential to create significant environmental impact through waste generation, unsustainable energy use, poll</w:t>
      </w:r>
      <w:r w:rsidR="00791E7D" w:rsidRPr="00302189">
        <w:t>ution and habitat disturbance.</w:t>
      </w:r>
    </w:p>
    <w:p w14:paraId="1AC38034" w14:textId="2C6AFDD9" w:rsidR="008222DE" w:rsidRPr="00A75F6D" w:rsidRDefault="008222DE" w:rsidP="009836D4">
      <w:pPr>
        <w:pStyle w:val="List1-recommendation"/>
        <w:numPr>
          <w:ilvl w:val="0"/>
          <w:numId w:val="38"/>
        </w:numPr>
      </w:pPr>
      <w:r w:rsidRPr="00302189">
        <w:t xml:space="preserve">In order to manage the impact of </w:t>
      </w:r>
      <w:r w:rsidR="004664A8" w:rsidRPr="00302189">
        <w:t xml:space="preserve">Marine </w:t>
      </w:r>
      <w:r w:rsidRPr="00302189">
        <w:t>Aids to Navigation activities on the environment, an ethos of environmental protection and natural resources stewardship should be p</w:t>
      </w:r>
      <w:r w:rsidR="00791E7D" w:rsidRPr="00302189">
        <w:t>romulgated throughout an organis</w:t>
      </w:r>
      <w:r w:rsidRPr="00302189">
        <w:t>ation</w:t>
      </w:r>
      <w:r w:rsidR="005B3EC8" w:rsidRPr="00302189">
        <w:t xml:space="preserve"> with a system for managing environmental impact and promoting sustainability</w:t>
      </w:r>
      <w:r w:rsidR="00791E7D" w:rsidRPr="00302189">
        <w:t>.</w:t>
      </w:r>
    </w:p>
    <w:p w14:paraId="1F9944C0" w14:textId="0B92E432" w:rsidR="00207F87" w:rsidRPr="00A75F6D" w:rsidRDefault="00A80113" w:rsidP="009836D4">
      <w:pPr>
        <w:pStyle w:val="List1-recommendation"/>
        <w:numPr>
          <w:ilvl w:val="0"/>
          <w:numId w:val="38"/>
        </w:numPr>
      </w:pPr>
      <w:r w:rsidRPr="00A75F6D">
        <w:t xml:space="preserve">IALA’s </w:t>
      </w:r>
      <w:r w:rsidR="00C50E75" w:rsidRPr="00A75F6D">
        <w:t>strategic vision and goals</w:t>
      </w:r>
      <w:r w:rsidRPr="00A75F6D">
        <w:t xml:space="preserve"> support implementation of the </w:t>
      </w:r>
      <w:r w:rsidR="00207F87" w:rsidRPr="00A75F6D">
        <w:t>United Nations (UN) Sustainability Development Goals</w:t>
      </w:r>
      <w:bookmarkStart w:id="4" w:name="_GoBack"/>
      <w:bookmarkEnd w:id="4"/>
      <w:del w:id="5" w:author="Tom Southall" w:date="2019-09-11T16:26:00Z">
        <w:r w:rsidRPr="00A75F6D" w:rsidDel="007F4C97">
          <w:delText>, in particular Goal 14 ‘Life Below Water’</w:delText>
        </w:r>
      </w:del>
      <w:r w:rsidRPr="00A75F6D">
        <w:t>.</w:t>
      </w:r>
    </w:p>
    <w:p w14:paraId="575F7560" w14:textId="77777777" w:rsidR="001B7940" w:rsidRPr="00302189" w:rsidRDefault="00B9146E" w:rsidP="001B7940">
      <w:pPr>
        <w:pStyle w:val="Noting"/>
      </w:pPr>
      <w:r w:rsidRPr="00302189">
        <w:rPr>
          <w:b/>
        </w:rPr>
        <w:t>CONSIDERING</w:t>
      </w:r>
      <w:r w:rsidR="00A326AC" w:rsidRPr="00302189">
        <w:rPr>
          <w:b/>
        </w:rPr>
        <w:t xml:space="preserve"> </w:t>
      </w:r>
      <w:r w:rsidR="001B7940" w:rsidRPr="00302189">
        <w:t xml:space="preserve">the </w:t>
      </w:r>
      <w:r w:rsidRPr="00302189">
        <w:t>proposals</w:t>
      </w:r>
      <w:r w:rsidR="00A326AC" w:rsidRPr="00302189">
        <w:t xml:space="preserve"> of the </w:t>
      </w:r>
      <w:r w:rsidR="00CE4C2C" w:rsidRPr="00302189">
        <w:t xml:space="preserve">AtoN </w:t>
      </w:r>
      <w:r w:rsidR="00954CD7" w:rsidRPr="00302189">
        <w:t>Engineering and Sustainability Committee</w:t>
      </w:r>
      <w:r w:rsidRPr="00302189">
        <w:t>,</w:t>
      </w:r>
    </w:p>
    <w:p w14:paraId="0426D805" w14:textId="3E6611BD" w:rsidR="001B7940" w:rsidRPr="00302189" w:rsidRDefault="00A326AC" w:rsidP="001B7940">
      <w:pPr>
        <w:pStyle w:val="Noting"/>
        <w:rPr>
          <w:b/>
        </w:rPr>
      </w:pPr>
      <w:r w:rsidRPr="00302189">
        <w:rPr>
          <w:b/>
        </w:rPr>
        <w:t>ADOPTS</w:t>
      </w:r>
      <w:r w:rsidR="00B9146E" w:rsidRPr="00302189">
        <w:t xml:space="preserve"> </w:t>
      </w:r>
      <w:r w:rsidR="004664A8" w:rsidRPr="00302189">
        <w:t>Recommendation R1004</w:t>
      </w:r>
      <w:r w:rsidR="00954CD7" w:rsidRPr="00302189">
        <w:t xml:space="preserve"> on </w:t>
      </w:r>
      <w:del w:id="6" w:author="Tom Southall" w:date="2019-09-11T16:24:00Z">
        <w:r w:rsidR="008222DE" w:rsidRPr="00302189" w:rsidDel="007F4C97">
          <w:delText>Environmental Management</w:delText>
        </w:r>
      </w:del>
      <w:ins w:id="7" w:author="Tom Southall" w:date="2019-09-11T16:24:00Z">
        <w:r w:rsidR="007F4C97">
          <w:t>Sustainability</w:t>
        </w:r>
      </w:ins>
      <w:r w:rsidR="008222DE" w:rsidRPr="00302189">
        <w:t xml:space="preserve"> in the Provision of Marine</w:t>
      </w:r>
      <w:r w:rsidR="00954CD7" w:rsidRPr="00302189">
        <w:t xml:space="preserve"> Aids to Navigation</w:t>
      </w:r>
      <w:r w:rsidR="001B7940" w:rsidRPr="00302189">
        <w:t>,</w:t>
      </w:r>
    </w:p>
    <w:p w14:paraId="6139D9C2" w14:textId="6C1341F1" w:rsidR="001B7940" w:rsidRPr="00302189" w:rsidRDefault="00A326AC" w:rsidP="001B7940">
      <w:pPr>
        <w:pStyle w:val="Noting"/>
      </w:pPr>
      <w:r w:rsidRPr="00302189">
        <w:rPr>
          <w:b/>
        </w:rPr>
        <w:t>INVITES</w:t>
      </w:r>
      <w:r w:rsidR="001B7940" w:rsidRPr="00302189">
        <w:t xml:space="preserve"> </w:t>
      </w:r>
      <w:r w:rsidR="004664A8" w:rsidRPr="00302189">
        <w:t>members and Marine Aids to N</w:t>
      </w:r>
      <w:r w:rsidRPr="00302189">
        <w:t>avigation authorities worldwide to implement the provisions of the Recommendation</w:t>
      </w:r>
      <w:r w:rsidR="001B7940" w:rsidRPr="00302189">
        <w:t>,</w:t>
      </w:r>
    </w:p>
    <w:p w14:paraId="0363CC2F" w14:textId="15BC9A43" w:rsidR="00B9146E" w:rsidRDefault="00B9146E" w:rsidP="001B7940">
      <w:pPr>
        <w:pStyle w:val="Noting"/>
      </w:pPr>
      <w:r w:rsidRPr="00302189">
        <w:rPr>
          <w:b/>
        </w:rPr>
        <w:t>RECOMMENDS</w:t>
      </w:r>
      <w:r w:rsidRPr="00302189">
        <w:t xml:space="preserve"> </w:t>
      </w:r>
      <w:r w:rsidR="00954CD7" w:rsidRPr="00302189">
        <w:t xml:space="preserve">that </w:t>
      </w:r>
      <w:r w:rsidR="004664A8" w:rsidRPr="00302189">
        <w:t>National m</w:t>
      </w:r>
      <w:r w:rsidR="00954CD7" w:rsidRPr="00302189">
        <w:t xml:space="preserve">embers and other </w:t>
      </w:r>
      <w:r w:rsidR="00791E7D" w:rsidRPr="00302189">
        <w:t>Marine Aids to N</w:t>
      </w:r>
      <w:r w:rsidR="00954CD7" w:rsidRPr="00302189">
        <w:t xml:space="preserve">avigation authorities responsible for </w:t>
      </w:r>
      <w:r w:rsidR="00EE1E6C" w:rsidRPr="00302189">
        <w:t xml:space="preserve">the provision of </w:t>
      </w:r>
      <w:r w:rsidR="004664A8" w:rsidRPr="00302189">
        <w:t xml:space="preserve">Marine </w:t>
      </w:r>
      <w:r w:rsidR="00EE1E6C" w:rsidRPr="00302189">
        <w:t xml:space="preserve">Aids to Navigation </w:t>
      </w:r>
      <w:ins w:id="8" w:author="Tom Southall" w:date="2019-09-11T16:23:00Z">
        <w:r w:rsidR="007F4C97">
          <w:t xml:space="preserve">endeavour to support the United Nations Sustainability Goals </w:t>
        </w:r>
      </w:ins>
      <w:ins w:id="9" w:author="Tom Southall" w:date="2019-09-11T16:24:00Z">
        <w:r w:rsidR="007F4C97">
          <w:t xml:space="preserve">and </w:t>
        </w:r>
      </w:ins>
      <w:r w:rsidR="00EE1E6C" w:rsidRPr="00302189">
        <w:t xml:space="preserve">implement </w:t>
      </w:r>
      <w:del w:id="10" w:author="Tom Southall" w:date="2019-09-11T16:24:00Z">
        <w:r w:rsidR="00053255" w:rsidRPr="00302189" w:rsidDel="007F4C97">
          <w:delText>a</w:delText>
        </w:r>
      </w:del>
      <w:r w:rsidR="00053255" w:rsidRPr="00302189">
        <w:t xml:space="preserve"> </w:t>
      </w:r>
      <w:r w:rsidR="005B3EC8" w:rsidRPr="00302189">
        <w:t>formal system</w:t>
      </w:r>
      <w:ins w:id="11" w:author="Tom Southall" w:date="2019-09-11T16:24:00Z">
        <w:r w:rsidR="007F4C97">
          <w:t>s</w:t>
        </w:r>
      </w:ins>
      <w:r w:rsidR="00053255" w:rsidRPr="00302189">
        <w:t xml:space="preserve"> to </w:t>
      </w:r>
      <w:r w:rsidR="0096269D" w:rsidRPr="00302189">
        <w:t xml:space="preserve">protect the marine environment and </w:t>
      </w:r>
      <w:ins w:id="12" w:author="Tom Southall" w:date="2019-09-11T16:25:00Z">
        <w:r w:rsidR="007F4C97">
          <w:t xml:space="preserve">promote sustainability to </w:t>
        </w:r>
      </w:ins>
      <w:r w:rsidR="0096269D" w:rsidRPr="00302189">
        <w:t>minimise their impact on the world</w:t>
      </w:r>
      <w:r w:rsidR="00CE4C2C" w:rsidRPr="00302189">
        <w:t>’</w:t>
      </w:r>
      <w:r w:rsidR="0096269D" w:rsidRPr="00302189">
        <w:t>s resources.</w:t>
      </w:r>
    </w:p>
    <w:p w14:paraId="269CDF59" w14:textId="77777777" w:rsidR="00A326AC" w:rsidRPr="00A326AC" w:rsidRDefault="00A326AC" w:rsidP="001B7940">
      <w:pPr>
        <w:pStyle w:val="Noting"/>
      </w:pPr>
      <w:r>
        <w:rPr>
          <w:b/>
        </w:rPr>
        <w:t>REQUESTS</w:t>
      </w:r>
      <w:r>
        <w:t xml:space="preserve"> </w:t>
      </w:r>
      <w:r w:rsidRPr="00A326AC">
        <w:t>the</w:t>
      </w:r>
      <w:r w:rsidR="00CE4C2C">
        <w:t xml:space="preserve"> AtoN</w:t>
      </w:r>
      <w:r w:rsidRPr="00A326AC">
        <w:t xml:space="preserve"> </w:t>
      </w:r>
      <w:r w:rsidR="00954CD7">
        <w:t>Engineering and Sustainability Committee</w:t>
      </w:r>
      <w:r w:rsidR="00B9146E" w:rsidRPr="00954CD7">
        <w:t xml:space="preserve"> or such other committee as the Council may direct</w:t>
      </w:r>
      <w:r w:rsidR="0096269D">
        <w:t xml:space="preserve"> to keep this</w:t>
      </w:r>
      <w:r w:rsidRPr="00A326AC">
        <w:t xml:space="preserve"> Recommendation under review and to propose amendments as necessar</w:t>
      </w:r>
      <w:r>
        <w:t>y</w:t>
      </w:r>
      <w:r w:rsidR="00320A41">
        <w:t>.</w:t>
      </w:r>
    </w:p>
    <w:bookmarkEnd w:id="2"/>
    <w:p w14:paraId="6B311C9E" w14:textId="42FF902C" w:rsidR="0044753A" w:rsidRDefault="0044753A" w:rsidP="00954CD7">
      <w:pPr>
        <w:pStyle w:val="BodyText"/>
      </w:pPr>
    </w:p>
    <w:p w14:paraId="614ABD2D" w14:textId="7D70D12E" w:rsidR="00207F87" w:rsidRDefault="00207F87" w:rsidP="00954CD7">
      <w:pPr>
        <w:pStyle w:val="BodyText"/>
      </w:pPr>
    </w:p>
    <w:p w14:paraId="6C15BE21" w14:textId="027D2979" w:rsidR="00A75F6D" w:rsidRDefault="00A75F6D" w:rsidP="00954CD7">
      <w:pPr>
        <w:pStyle w:val="BodyText"/>
      </w:pPr>
    </w:p>
    <w:p w14:paraId="16ACB1F8" w14:textId="61BE07CF" w:rsidR="00A75F6D" w:rsidRDefault="00A75F6D" w:rsidP="00A75F6D">
      <w:pPr>
        <w:pStyle w:val="Annex"/>
      </w:pPr>
      <w:r>
        <w:t>United Nations Sustainable development Goals</w:t>
      </w:r>
    </w:p>
    <w:p w14:paraId="5B51ECD6" w14:textId="52A60915" w:rsidR="00A75F6D" w:rsidRDefault="00A75F6D" w:rsidP="00954CD7">
      <w:pPr>
        <w:pStyle w:val="BodyText"/>
      </w:pPr>
    </w:p>
    <w:p w14:paraId="46B73F73" w14:textId="77777777" w:rsidR="00A75F6D" w:rsidRDefault="00A75F6D" w:rsidP="00954CD7">
      <w:pPr>
        <w:pStyle w:val="BodyText"/>
      </w:pPr>
    </w:p>
    <w:p w14:paraId="3B9A5CBB" w14:textId="38E79259" w:rsidR="00207F87" w:rsidRDefault="00A80113" w:rsidP="00954CD7">
      <w:pPr>
        <w:pStyle w:val="BodyText"/>
      </w:pPr>
      <w:r w:rsidRPr="00207F87">
        <w:rPr>
          <w:noProof/>
        </w:rPr>
        <w:drawing>
          <wp:anchor distT="0" distB="0" distL="114300" distR="114300" simplePos="0" relativeHeight="251659264" behindDoc="0" locked="0" layoutInCell="1" allowOverlap="1" wp14:anchorId="02B59007" wp14:editId="7A4A96D7">
            <wp:simplePos x="0" y="0"/>
            <wp:positionH relativeFrom="column">
              <wp:posOffset>1501140</wp:posOffset>
            </wp:positionH>
            <wp:positionV relativeFrom="paragraph">
              <wp:posOffset>-153035</wp:posOffset>
            </wp:positionV>
            <wp:extent cx="4377690" cy="992505"/>
            <wp:effectExtent l="0" t="0" r="381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153"/>
                    <a:stretch/>
                  </pic:blipFill>
                  <pic:spPr bwMode="auto">
                    <a:xfrm>
                      <a:off x="0" y="0"/>
                      <a:ext cx="4377690" cy="9925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07F87">
        <w:rPr>
          <w:noProof/>
        </w:rPr>
        <w:drawing>
          <wp:anchor distT="0" distB="0" distL="114300" distR="114300" simplePos="0" relativeHeight="251660288" behindDoc="1" locked="0" layoutInCell="1" allowOverlap="1" wp14:anchorId="158A0012" wp14:editId="482A7B3C">
            <wp:simplePos x="0" y="0"/>
            <wp:positionH relativeFrom="column">
              <wp:posOffset>292735</wp:posOffset>
            </wp:positionH>
            <wp:positionV relativeFrom="paragraph">
              <wp:posOffset>-292100</wp:posOffset>
            </wp:positionV>
            <wp:extent cx="1310640" cy="1279944"/>
            <wp:effectExtent l="0" t="0" r="3810" b="0"/>
            <wp:wrapNone/>
            <wp:docPr id="15" name="Picture 15" descr="A picture containing vector graphics&#10;&#10;Description generated with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ALA_LogoVerti_RGB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0640" cy="12799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B2ADD0" w14:textId="1E5CCC21" w:rsidR="00207F87" w:rsidRDefault="00207F87" w:rsidP="00954CD7">
      <w:pPr>
        <w:pStyle w:val="BodyText"/>
      </w:pPr>
    </w:p>
    <w:p w14:paraId="217693D2" w14:textId="528ACEAE" w:rsidR="00207F87" w:rsidRDefault="00207F87" w:rsidP="00954CD7">
      <w:pPr>
        <w:pStyle w:val="BodyText"/>
      </w:pPr>
    </w:p>
    <w:p w14:paraId="72D02B72" w14:textId="33B43274" w:rsidR="00207F87" w:rsidRDefault="00207F87" w:rsidP="00954CD7">
      <w:pPr>
        <w:pStyle w:val="BodyText"/>
      </w:pPr>
    </w:p>
    <w:tbl>
      <w:tblPr>
        <w:tblStyle w:val="TableGrid"/>
        <w:tblW w:w="94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7"/>
        <w:gridCol w:w="3535"/>
        <w:gridCol w:w="1216"/>
        <w:gridCol w:w="3338"/>
        <w:gridCol w:w="142"/>
      </w:tblGrid>
      <w:tr w:rsidR="00207F87" w14:paraId="0C652E4D" w14:textId="77777777" w:rsidTr="00207F87">
        <w:trPr>
          <w:gridAfter w:val="1"/>
          <w:wAfter w:w="142" w:type="dxa"/>
          <w:jc w:val="center"/>
        </w:trPr>
        <w:tc>
          <w:tcPr>
            <w:tcW w:w="1267" w:type="dxa"/>
          </w:tcPr>
          <w:p w14:paraId="011579AE" w14:textId="77777777" w:rsidR="00207F87" w:rsidRDefault="00207F87" w:rsidP="009836D4">
            <w:r>
              <w:rPr>
                <w:noProof/>
              </w:rPr>
              <w:drawing>
                <wp:inline distT="0" distB="0" distL="0" distR="0" wp14:anchorId="211E9DD4" wp14:editId="2E99A17D">
                  <wp:extent cx="635000" cy="635000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E_SDG goals_icons-individual-rgb-01.pn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shd w:val="clear" w:color="auto" w:fill="B5E1FF" w:themeFill="accent1" w:themeFillTint="33"/>
            <w:vAlign w:val="center"/>
          </w:tcPr>
          <w:p w14:paraId="2FE9AE6D" w14:textId="00B1FE0D" w:rsidR="00207F87" w:rsidRPr="00A80113" w:rsidRDefault="00A80113" w:rsidP="009836D4">
            <w:pPr>
              <w:rPr>
                <w:i/>
              </w:rPr>
            </w:pPr>
            <w:r>
              <w:rPr>
                <w:i/>
              </w:rPr>
              <w:t xml:space="preserve">Through continued improvement of </w:t>
            </w:r>
            <w:del w:id="13" w:author="Tom Southall" w:date="2019-09-11T15:11:00Z">
              <w:r w:rsidDel="00ED313C">
                <w:rPr>
                  <w:i/>
                </w:rPr>
                <w:delText xml:space="preserve">AtoN </w:delText>
              </w:r>
            </w:del>
            <w:r>
              <w:rPr>
                <w:i/>
              </w:rPr>
              <w:t xml:space="preserve">standards, </w:t>
            </w:r>
            <w:r w:rsidRPr="00A80113">
              <w:rPr>
                <w:i/>
              </w:rPr>
              <w:t>IALA</w:t>
            </w:r>
            <w:r>
              <w:rPr>
                <w:i/>
              </w:rPr>
              <w:t xml:space="preserve"> promotes safe and efficient shipping and the economic growth it supports.</w:t>
            </w:r>
            <w:r w:rsidRPr="00A80113">
              <w:rPr>
                <w:i/>
              </w:rPr>
              <w:t xml:space="preserve"> </w:t>
            </w:r>
          </w:p>
        </w:tc>
        <w:tc>
          <w:tcPr>
            <w:tcW w:w="1216" w:type="dxa"/>
          </w:tcPr>
          <w:p w14:paraId="32D55781" w14:textId="29893D35" w:rsidR="00207F87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0FDE64F" wp14:editId="7779262F">
                  <wp:extent cx="635000" cy="6350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8" w:type="dxa"/>
            <w:shd w:val="clear" w:color="auto" w:fill="B5E1FF" w:themeFill="accent1" w:themeFillTint="33"/>
            <w:vAlign w:val="center"/>
          </w:tcPr>
          <w:p w14:paraId="3F2F3E01" w14:textId="1A3E440D" w:rsidR="00C87772" w:rsidRDefault="00207F87" w:rsidP="009836D4">
            <w:pPr>
              <w:rPr>
                <w:ins w:id="14" w:author="Tom Southall" w:date="2019-09-11T15:56:00Z"/>
                <w:i/>
                <w:szCs w:val="18"/>
              </w:rPr>
            </w:pPr>
            <w:del w:id="15" w:author="Tom Southall" w:date="2019-09-11T15:53:00Z">
              <w:r w:rsidDel="00C87772">
                <w:rPr>
                  <w:i/>
                  <w:szCs w:val="18"/>
                </w:rPr>
                <w:delText>IA</w:delText>
              </w:r>
              <w:r w:rsidR="00CF7E43" w:rsidDel="00C87772">
                <w:rPr>
                  <w:i/>
                  <w:szCs w:val="18"/>
                </w:rPr>
                <w:delText>LA’s capacity building</w:delText>
              </w:r>
              <w:r w:rsidR="0071587C" w:rsidDel="00C87772">
                <w:rPr>
                  <w:i/>
                  <w:szCs w:val="18"/>
                </w:rPr>
                <w:delText>,</w:delText>
              </w:r>
              <w:r w:rsidR="00CF7E43" w:rsidDel="00C87772">
                <w:rPr>
                  <w:i/>
                  <w:szCs w:val="18"/>
                </w:rPr>
                <w:delText xml:space="preserve"> training </w:delText>
              </w:r>
              <w:r w:rsidR="0071587C" w:rsidDel="00C87772">
                <w:rPr>
                  <w:i/>
                  <w:szCs w:val="18"/>
                </w:rPr>
                <w:delText xml:space="preserve">program and missions undertaken by the </w:delText>
              </w:r>
            </w:del>
            <w:r w:rsidR="0071587C">
              <w:rPr>
                <w:i/>
                <w:szCs w:val="18"/>
              </w:rPr>
              <w:t>W</w:t>
            </w:r>
            <w:ins w:id="16" w:author="Tom Southall" w:date="2019-09-11T15:51:00Z">
              <w:r w:rsidR="00C87772">
                <w:rPr>
                  <w:i/>
                  <w:szCs w:val="18"/>
                </w:rPr>
                <w:t>orld-</w:t>
              </w:r>
            </w:ins>
            <w:r w:rsidR="0071587C">
              <w:rPr>
                <w:i/>
                <w:szCs w:val="18"/>
              </w:rPr>
              <w:t>W</w:t>
            </w:r>
            <w:ins w:id="17" w:author="Tom Southall" w:date="2019-09-11T15:51:00Z">
              <w:r w:rsidR="00C87772">
                <w:rPr>
                  <w:i/>
                  <w:szCs w:val="18"/>
                </w:rPr>
                <w:t xml:space="preserve">ide </w:t>
              </w:r>
            </w:ins>
            <w:r w:rsidR="0071587C">
              <w:rPr>
                <w:i/>
                <w:szCs w:val="18"/>
              </w:rPr>
              <w:t>A</w:t>
            </w:r>
            <w:ins w:id="18" w:author="Tom Southall" w:date="2019-09-11T15:51:00Z">
              <w:r w:rsidR="00C87772">
                <w:rPr>
                  <w:i/>
                  <w:szCs w:val="18"/>
                </w:rPr>
                <w:t>cademy</w:t>
              </w:r>
            </w:ins>
            <w:r w:rsidR="0071587C">
              <w:rPr>
                <w:i/>
                <w:szCs w:val="18"/>
              </w:rPr>
              <w:t xml:space="preserve"> </w:t>
            </w:r>
            <w:ins w:id="19" w:author="Tom Southall" w:date="2019-09-11T15:58:00Z">
              <w:r w:rsidR="00C87772">
                <w:rPr>
                  <w:i/>
                  <w:szCs w:val="18"/>
                </w:rPr>
                <w:t>focuses</w:t>
              </w:r>
            </w:ins>
            <w:ins w:id="20" w:author="Tom Southall" w:date="2019-09-11T15:55:00Z">
              <w:r w:rsidR="00C87772">
                <w:rPr>
                  <w:i/>
                  <w:szCs w:val="18"/>
                </w:rPr>
                <w:t xml:space="preserve"> on those </w:t>
              </w:r>
            </w:ins>
            <w:ins w:id="21" w:author="Tom Southall" w:date="2019-09-11T15:56:00Z">
              <w:r w:rsidR="00C87772">
                <w:rPr>
                  <w:i/>
                  <w:szCs w:val="18"/>
                </w:rPr>
                <w:t xml:space="preserve">coastal states </w:t>
              </w:r>
            </w:ins>
            <w:ins w:id="22" w:author="Tom Southall" w:date="2019-09-11T15:55:00Z">
              <w:r w:rsidR="00C87772">
                <w:rPr>
                  <w:i/>
                  <w:szCs w:val="18"/>
                </w:rPr>
                <w:t>with the gre</w:t>
              </w:r>
            </w:ins>
            <w:ins w:id="23" w:author="Tom Southall" w:date="2019-09-11T15:56:00Z">
              <w:r w:rsidR="00C87772">
                <w:rPr>
                  <w:i/>
                  <w:szCs w:val="18"/>
                </w:rPr>
                <w:t>atest need</w:t>
              </w:r>
            </w:ins>
            <w:ins w:id="24" w:author="Tom Southall" w:date="2019-09-11T15:58:00Z">
              <w:r w:rsidR="00C87772">
                <w:rPr>
                  <w:i/>
                  <w:szCs w:val="18"/>
                </w:rPr>
                <w:t>, in order</w:t>
              </w:r>
            </w:ins>
            <w:ins w:id="25" w:author="Tom Southall" w:date="2019-09-11T15:56:00Z">
              <w:r w:rsidR="00C87772">
                <w:rPr>
                  <w:i/>
                  <w:szCs w:val="18"/>
                </w:rPr>
                <w:t xml:space="preserve"> </w:t>
              </w:r>
            </w:ins>
            <w:ins w:id="26" w:author="Tom Southall" w:date="2019-09-11T15:57:00Z">
              <w:r w:rsidR="00C87772">
                <w:rPr>
                  <w:i/>
                  <w:szCs w:val="18"/>
                </w:rPr>
                <w:t>to</w:t>
              </w:r>
            </w:ins>
            <w:ins w:id="27" w:author="Tom Southall" w:date="2019-09-11T15:56:00Z">
              <w:r w:rsidR="00C87772">
                <w:rPr>
                  <w:i/>
                  <w:szCs w:val="18"/>
                </w:rPr>
                <w:t xml:space="preserve"> assist </w:t>
              </w:r>
            </w:ins>
            <w:ins w:id="28" w:author="Tom Southall" w:date="2019-09-11T15:58:00Z">
              <w:r w:rsidR="00C87772">
                <w:rPr>
                  <w:i/>
                  <w:szCs w:val="18"/>
                </w:rPr>
                <w:t xml:space="preserve">them </w:t>
              </w:r>
            </w:ins>
            <w:ins w:id="29" w:author="Tom Southall" w:date="2019-09-11T15:57:00Z">
              <w:r w:rsidR="00C87772">
                <w:rPr>
                  <w:i/>
                  <w:szCs w:val="18"/>
                </w:rPr>
                <w:t>to</w:t>
              </w:r>
            </w:ins>
            <w:ins w:id="30" w:author="Tom Southall" w:date="2019-09-11T15:56:00Z">
              <w:r w:rsidR="00C87772">
                <w:rPr>
                  <w:i/>
                  <w:szCs w:val="18"/>
                </w:rPr>
                <w:t xml:space="preserve"> fulfil their </w:t>
              </w:r>
            </w:ins>
            <w:ins w:id="31" w:author="Tom Southall" w:date="2019-09-11T15:57:00Z">
              <w:r w:rsidR="00C87772">
                <w:rPr>
                  <w:i/>
                  <w:szCs w:val="18"/>
                </w:rPr>
                <w:t xml:space="preserve">SOLAS </w:t>
              </w:r>
            </w:ins>
            <w:ins w:id="32" w:author="Tom Southall" w:date="2019-09-11T15:56:00Z">
              <w:r w:rsidR="00C87772">
                <w:rPr>
                  <w:i/>
                  <w:szCs w:val="18"/>
                </w:rPr>
                <w:t>obligations.</w:t>
              </w:r>
            </w:ins>
          </w:p>
          <w:p w14:paraId="3D8AAEEA" w14:textId="12574B72" w:rsidR="00207F87" w:rsidRDefault="0071587C" w:rsidP="009836D4">
            <w:del w:id="33" w:author="Tom Southall" w:date="2019-09-11T15:58:00Z">
              <w:r w:rsidDel="00C87772">
                <w:rPr>
                  <w:i/>
                  <w:szCs w:val="18"/>
                </w:rPr>
                <w:delText xml:space="preserve">contribute to all </w:delText>
              </w:r>
            </w:del>
            <w:del w:id="34" w:author="Tom Southall" w:date="2019-09-11T15:56:00Z">
              <w:r w:rsidDel="00C87772">
                <w:rPr>
                  <w:i/>
                  <w:szCs w:val="18"/>
                </w:rPr>
                <w:delText xml:space="preserve">coastal states </w:delText>
              </w:r>
            </w:del>
            <w:del w:id="35" w:author="Tom Southall" w:date="2019-09-11T15:54:00Z">
              <w:r w:rsidDel="00C87772">
                <w:rPr>
                  <w:i/>
                  <w:szCs w:val="18"/>
                </w:rPr>
                <w:delText>having the necessary skills for AtoN provision.</w:delText>
              </w:r>
            </w:del>
          </w:p>
        </w:tc>
      </w:tr>
      <w:tr w:rsidR="00A80113" w14:paraId="4E9D0F4A" w14:textId="77777777" w:rsidTr="00207F87">
        <w:trPr>
          <w:jc w:val="center"/>
        </w:trPr>
        <w:tc>
          <w:tcPr>
            <w:tcW w:w="1267" w:type="dxa"/>
          </w:tcPr>
          <w:p w14:paraId="20ADEF54" w14:textId="77777777" w:rsidR="00A80113" w:rsidRDefault="00A80113" w:rsidP="00A8011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F7AF9A4" wp14:editId="3BC7F320">
                  <wp:extent cx="635000" cy="635000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vAlign w:val="center"/>
          </w:tcPr>
          <w:p w14:paraId="4BC33B90" w14:textId="6E092F04" w:rsidR="00A80113" w:rsidRDefault="00A80113" w:rsidP="00A80113">
            <w:r>
              <w:rPr>
                <w:i/>
              </w:rPr>
              <w:t xml:space="preserve">Through continued improvement of </w:t>
            </w:r>
            <w:del w:id="36" w:author="Tom Southall" w:date="2019-09-11T15:11:00Z">
              <w:r w:rsidDel="00ED313C">
                <w:rPr>
                  <w:i/>
                </w:rPr>
                <w:delText xml:space="preserve">AtoN </w:delText>
              </w:r>
            </w:del>
            <w:r>
              <w:rPr>
                <w:i/>
              </w:rPr>
              <w:t xml:space="preserve">standards, </w:t>
            </w:r>
            <w:r w:rsidRPr="00A80113">
              <w:rPr>
                <w:i/>
              </w:rPr>
              <w:t>IALA</w:t>
            </w:r>
            <w:r>
              <w:rPr>
                <w:i/>
              </w:rPr>
              <w:t xml:space="preserve"> promotes safe and efficient shipping and the economic growth it supports.</w:t>
            </w:r>
            <w:r w:rsidRPr="00A80113">
              <w:rPr>
                <w:i/>
              </w:rPr>
              <w:t xml:space="preserve"> </w:t>
            </w:r>
          </w:p>
        </w:tc>
        <w:tc>
          <w:tcPr>
            <w:tcW w:w="1216" w:type="dxa"/>
          </w:tcPr>
          <w:p w14:paraId="1BD0D92F" w14:textId="2FDF6DE7" w:rsidR="00A80113" w:rsidRDefault="009836D4" w:rsidP="00A8011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988043F" wp14:editId="6217A9BE">
                  <wp:extent cx="635000" cy="6350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gridSpan w:val="2"/>
            <w:vAlign w:val="center"/>
          </w:tcPr>
          <w:p w14:paraId="2A3BF03B" w14:textId="78696CF3" w:rsidR="00C87772" w:rsidRDefault="00C87772" w:rsidP="00673FF2">
            <w:pPr>
              <w:rPr>
                <w:ins w:id="37" w:author="Tom Southall" w:date="2019-09-11T15:59:00Z"/>
                <w:i/>
                <w:szCs w:val="18"/>
              </w:rPr>
            </w:pPr>
            <w:ins w:id="38" w:author="Tom Southall" w:date="2019-09-11T15:59:00Z">
              <w:r>
                <w:rPr>
                  <w:i/>
                  <w:szCs w:val="18"/>
                </w:rPr>
                <w:t xml:space="preserve">IALA provides guidance on sustainable and environmentally responsible activities within </w:t>
              </w:r>
            </w:ins>
            <w:ins w:id="39" w:author="Tom Southall" w:date="2019-09-11T16:01:00Z">
              <w:r w:rsidR="00D25C3B">
                <w:rPr>
                  <w:i/>
                  <w:szCs w:val="18"/>
                </w:rPr>
                <w:t>its</w:t>
              </w:r>
            </w:ins>
            <w:ins w:id="40" w:author="Tom Southall" w:date="2019-09-11T15:59:00Z">
              <w:r>
                <w:rPr>
                  <w:i/>
                  <w:szCs w:val="18"/>
                </w:rPr>
                <w:t xml:space="preserve"> </w:t>
              </w:r>
            </w:ins>
            <w:ins w:id="41" w:author="Tom Southall" w:date="2019-09-11T16:01:00Z">
              <w:r w:rsidR="00D25C3B">
                <w:rPr>
                  <w:i/>
                  <w:szCs w:val="18"/>
                </w:rPr>
                <w:t>remit</w:t>
              </w:r>
            </w:ins>
            <w:ins w:id="42" w:author="Tom Southall" w:date="2019-09-11T15:59:00Z">
              <w:r>
                <w:rPr>
                  <w:i/>
                  <w:szCs w:val="18"/>
                </w:rPr>
                <w:t>.</w:t>
              </w:r>
            </w:ins>
          </w:p>
          <w:p w14:paraId="362899B2" w14:textId="444432C9" w:rsidR="00A80113" w:rsidRDefault="00673FF2" w:rsidP="00673FF2">
            <w:del w:id="43" w:author="Tom Southall" w:date="2019-09-11T16:01:00Z">
              <w:r w:rsidRPr="00673FF2" w:rsidDel="00D25C3B">
                <w:rPr>
                  <w:i/>
                  <w:szCs w:val="18"/>
                </w:rPr>
                <w:delText>Sustainab</w:delText>
              </w:r>
              <w:r w:rsidDel="00D25C3B">
                <w:rPr>
                  <w:i/>
                  <w:szCs w:val="18"/>
                </w:rPr>
                <w:delText xml:space="preserve">ility relies </w:delText>
              </w:r>
              <w:r w:rsidRPr="00673FF2" w:rsidDel="00D25C3B">
                <w:rPr>
                  <w:i/>
                  <w:szCs w:val="18"/>
                </w:rPr>
                <w:delText xml:space="preserve">on a secure supply chain. </w:delText>
              </w:r>
              <w:r w:rsidDel="00D25C3B">
                <w:rPr>
                  <w:i/>
                  <w:szCs w:val="18"/>
                </w:rPr>
                <w:delText>IALA contributes to this through provision of AtoN standards and the increased safety to shipping.</w:delText>
              </w:r>
            </w:del>
          </w:p>
        </w:tc>
      </w:tr>
      <w:tr w:rsidR="009836D4" w14:paraId="3B1F6176" w14:textId="77777777" w:rsidTr="00207F87">
        <w:trPr>
          <w:jc w:val="center"/>
        </w:trPr>
        <w:tc>
          <w:tcPr>
            <w:tcW w:w="1267" w:type="dxa"/>
          </w:tcPr>
          <w:p w14:paraId="7A606A9D" w14:textId="77777777" w:rsidR="009836D4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BA31CE9" wp14:editId="2B98DBF4">
                  <wp:extent cx="635000" cy="635000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shd w:val="clear" w:color="auto" w:fill="B5E1FF" w:themeFill="accent1" w:themeFillTint="33"/>
            <w:vAlign w:val="center"/>
          </w:tcPr>
          <w:p w14:paraId="5FE6F5FB" w14:textId="4A088180" w:rsidR="009836D4" w:rsidRDefault="00673FF2" w:rsidP="009836D4">
            <w:r>
              <w:rPr>
                <w:i/>
                <w:szCs w:val="18"/>
              </w:rPr>
              <w:t>Healthy oceans are critical. IALA continue</w:t>
            </w:r>
            <w:del w:id="44" w:author="Tom Southall" w:date="2019-09-11T15:17:00Z">
              <w:r w:rsidDel="00ED313C">
                <w:rPr>
                  <w:i/>
                  <w:szCs w:val="18"/>
                </w:rPr>
                <w:delText>d</w:delText>
              </w:r>
            </w:del>
            <w:ins w:id="45" w:author="Tom Southall" w:date="2019-09-11T15:17:00Z">
              <w:r w:rsidR="00ED313C">
                <w:rPr>
                  <w:i/>
                  <w:szCs w:val="18"/>
                </w:rPr>
                <w:t>s to</w:t>
              </w:r>
            </w:ins>
            <w:r>
              <w:rPr>
                <w:i/>
                <w:szCs w:val="18"/>
              </w:rPr>
              <w:t xml:space="preserve"> develop </w:t>
            </w:r>
            <w:del w:id="46" w:author="Tom Southall" w:date="2019-09-11T15:17:00Z">
              <w:r w:rsidDel="00ED313C">
                <w:rPr>
                  <w:i/>
                  <w:szCs w:val="18"/>
                </w:rPr>
                <w:delText xml:space="preserve">of </w:delText>
              </w:r>
            </w:del>
            <w:del w:id="47" w:author="Tom Southall" w:date="2019-09-11T15:12:00Z">
              <w:r w:rsidDel="00ED313C">
                <w:rPr>
                  <w:i/>
                  <w:szCs w:val="18"/>
                </w:rPr>
                <w:delText xml:space="preserve">AtoN </w:delText>
              </w:r>
            </w:del>
            <w:r>
              <w:rPr>
                <w:i/>
                <w:szCs w:val="18"/>
              </w:rPr>
              <w:t xml:space="preserve">standards </w:t>
            </w:r>
            <w:ins w:id="48" w:author="Tom Southall" w:date="2019-09-11T15:17:00Z">
              <w:r w:rsidR="00ED313C">
                <w:rPr>
                  <w:i/>
                  <w:szCs w:val="18"/>
                </w:rPr>
                <w:t xml:space="preserve">that </w:t>
              </w:r>
            </w:ins>
            <w:r>
              <w:rPr>
                <w:i/>
                <w:szCs w:val="18"/>
              </w:rPr>
              <w:t>contribut</w:t>
            </w:r>
            <w:ins w:id="49" w:author="Tom Southall" w:date="2019-09-11T15:17:00Z">
              <w:r w:rsidR="00ED313C">
                <w:rPr>
                  <w:i/>
                  <w:szCs w:val="18"/>
                </w:rPr>
                <w:t>e</w:t>
              </w:r>
            </w:ins>
            <w:del w:id="50" w:author="Tom Southall" w:date="2019-09-11T15:17:00Z">
              <w:r w:rsidDel="00ED313C">
                <w:rPr>
                  <w:i/>
                  <w:szCs w:val="18"/>
                </w:rPr>
                <w:delText>e</w:delText>
              </w:r>
            </w:del>
            <w:r>
              <w:rPr>
                <w:i/>
                <w:szCs w:val="18"/>
              </w:rPr>
              <w:t xml:space="preserve"> to clean and abundant oceans.</w:t>
            </w:r>
          </w:p>
        </w:tc>
        <w:tc>
          <w:tcPr>
            <w:tcW w:w="1216" w:type="dxa"/>
          </w:tcPr>
          <w:p w14:paraId="3A777C38" w14:textId="7D3BA668" w:rsidR="009836D4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46BF105" wp14:editId="6C0A35CA">
                  <wp:extent cx="635000" cy="6350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gridSpan w:val="2"/>
            <w:shd w:val="clear" w:color="auto" w:fill="B5E1FF" w:themeFill="accent1" w:themeFillTint="33"/>
            <w:vAlign w:val="center"/>
          </w:tcPr>
          <w:p w14:paraId="14E5489D" w14:textId="2D0754C0" w:rsidR="009836D4" w:rsidRDefault="009836D4" w:rsidP="009836D4">
            <w:r>
              <w:rPr>
                <w:i/>
                <w:szCs w:val="18"/>
              </w:rPr>
              <w:t xml:space="preserve">IALA continues to promote sustainability and an ethos </w:t>
            </w:r>
            <w:ins w:id="51" w:author="Tom Southall" w:date="2019-09-11T16:02:00Z">
              <w:r w:rsidR="00D25C3B">
                <w:rPr>
                  <w:i/>
                  <w:szCs w:val="18"/>
                </w:rPr>
                <w:t xml:space="preserve">of </w:t>
              </w:r>
            </w:ins>
            <w:r>
              <w:rPr>
                <w:i/>
                <w:szCs w:val="18"/>
              </w:rPr>
              <w:t>environmental management in the design</w:t>
            </w:r>
            <w:ins w:id="52" w:author="Tom Southall" w:date="2019-09-11T16:02:00Z">
              <w:r w:rsidR="00D25C3B">
                <w:rPr>
                  <w:i/>
                  <w:szCs w:val="18"/>
                </w:rPr>
                <w:t>,</w:t>
              </w:r>
            </w:ins>
            <w:del w:id="53" w:author="Tom Southall" w:date="2019-09-11T16:02:00Z">
              <w:r w:rsidDel="00D25C3B">
                <w:rPr>
                  <w:i/>
                  <w:szCs w:val="18"/>
                </w:rPr>
                <w:delText xml:space="preserve"> and </w:delText>
              </w:r>
            </w:del>
            <w:ins w:id="54" w:author="Tom Southall" w:date="2019-09-11T16:02:00Z">
              <w:r w:rsidR="00D25C3B">
                <w:rPr>
                  <w:i/>
                  <w:szCs w:val="18"/>
                </w:rPr>
                <w:t xml:space="preserve"> </w:t>
              </w:r>
            </w:ins>
            <w:r>
              <w:rPr>
                <w:i/>
                <w:szCs w:val="18"/>
              </w:rPr>
              <w:t xml:space="preserve">operation </w:t>
            </w:r>
            <w:ins w:id="55" w:author="Tom Southall" w:date="2019-09-11T16:02:00Z">
              <w:r w:rsidR="00D25C3B">
                <w:rPr>
                  <w:i/>
                  <w:szCs w:val="18"/>
                </w:rPr>
                <w:t xml:space="preserve">and disposal </w:t>
              </w:r>
            </w:ins>
            <w:r>
              <w:rPr>
                <w:i/>
                <w:szCs w:val="18"/>
              </w:rPr>
              <w:t xml:space="preserve">of </w:t>
            </w:r>
            <w:ins w:id="56" w:author="Tom Southall" w:date="2019-09-11T16:02:00Z">
              <w:r w:rsidR="00D25C3B">
                <w:rPr>
                  <w:i/>
                  <w:szCs w:val="18"/>
                </w:rPr>
                <w:t xml:space="preserve">Marine </w:t>
              </w:r>
            </w:ins>
            <w:r>
              <w:rPr>
                <w:i/>
                <w:szCs w:val="18"/>
              </w:rPr>
              <w:t>A</w:t>
            </w:r>
            <w:ins w:id="57" w:author="Tom Southall" w:date="2019-09-11T16:02:00Z">
              <w:r w:rsidR="00D25C3B">
                <w:rPr>
                  <w:i/>
                  <w:szCs w:val="18"/>
                </w:rPr>
                <w:t xml:space="preserve">ids </w:t>
              </w:r>
            </w:ins>
            <w:r>
              <w:rPr>
                <w:i/>
                <w:szCs w:val="18"/>
              </w:rPr>
              <w:t>to</w:t>
            </w:r>
            <w:ins w:id="58" w:author="Tom Southall" w:date="2019-09-11T16:02:00Z">
              <w:r w:rsidR="00D25C3B">
                <w:rPr>
                  <w:i/>
                  <w:szCs w:val="18"/>
                </w:rPr>
                <w:t xml:space="preserve"> </w:t>
              </w:r>
            </w:ins>
            <w:r>
              <w:rPr>
                <w:i/>
                <w:szCs w:val="18"/>
              </w:rPr>
              <w:t>N</w:t>
            </w:r>
            <w:ins w:id="59" w:author="Tom Southall" w:date="2019-09-11T16:02:00Z">
              <w:r w:rsidR="00D25C3B">
                <w:rPr>
                  <w:i/>
                  <w:szCs w:val="18"/>
                </w:rPr>
                <w:t>avigation</w:t>
              </w:r>
            </w:ins>
            <w:r>
              <w:rPr>
                <w:i/>
                <w:szCs w:val="18"/>
              </w:rPr>
              <w:t>.</w:t>
            </w:r>
          </w:p>
        </w:tc>
      </w:tr>
      <w:tr w:rsidR="00207F87" w14:paraId="683A7355" w14:textId="77777777" w:rsidTr="00207F87">
        <w:trPr>
          <w:jc w:val="center"/>
        </w:trPr>
        <w:tc>
          <w:tcPr>
            <w:tcW w:w="1267" w:type="dxa"/>
          </w:tcPr>
          <w:p w14:paraId="3DEACF13" w14:textId="77777777" w:rsidR="00207F87" w:rsidRDefault="00207F87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A90F677" wp14:editId="164C04D5">
                  <wp:extent cx="635000" cy="635000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shd w:val="clear" w:color="auto" w:fill="auto"/>
            <w:vAlign w:val="center"/>
          </w:tcPr>
          <w:p w14:paraId="7416D242" w14:textId="098E27F0" w:rsidR="00207F87" w:rsidRPr="009E504F" w:rsidRDefault="00207F87" w:rsidP="009836D4">
            <w:pPr>
              <w:ind w:right="-124"/>
              <w:rPr>
                <w:i/>
                <w:szCs w:val="18"/>
              </w:rPr>
            </w:pPr>
            <w:r w:rsidRPr="009E504F">
              <w:rPr>
                <w:i/>
                <w:szCs w:val="18"/>
              </w:rPr>
              <w:t>The IALA W</w:t>
            </w:r>
            <w:ins w:id="60" w:author="Tom Southall" w:date="2019-09-11T15:17:00Z">
              <w:r w:rsidR="00ED313C">
                <w:rPr>
                  <w:i/>
                  <w:szCs w:val="18"/>
                </w:rPr>
                <w:t>orld</w:t>
              </w:r>
            </w:ins>
            <w:ins w:id="61" w:author="Tom Southall" w:date="2019-09-11T15:18:00Z">
              <w:r w:rsidR="00ED313C">
                <w:rPr>
                  <w:i/>
                  <w:szCs w:val="18"/>
                </w:rPr>
                <w:t>-</w:t>
              </w:r>
            </w:ins>
            <w:r w:rsidRPr="009E504F">
              <w:rPr>
                <w:i/>
                <w:szCs w:val="18"/>
              </w:rPr>
              <w:t>W</w:t>
            </w:r>
            <w:ins w:id="62" w:author="Tom Southall" w:date="2019-09-11T15:18:00Z">
              <w:r w:rsidR="00ED313C">
                <w:rPr>
                  <w:i/>
                  <w:szCs w:val="18"/>
                </w:rPr>
                <w:t xml:space="preserve">ide </w:t>
              </w:r>
            </w:ins>
            <w:r w:rsidRPr="009E504F">
              <w:rPr>
                <w:i/>
                <w:szCs w:val="18"/>
              </w:rPr>
              <w:t>A</w:t>
            </w:r>
            <w:ins w:id="63" w:author="Tom Southall" w:date="2019-09-11T15:18:00Z">
              <w:r w:rsidR="00ED313C">
                <w:rPr>
                  <w:i/>
                  <w:szCs w:val="18"/>
                </w:rPr>
                <w:t>cademy</w:t>
              </w:r>
            </w:ins>
            <w:r w:rsidRPr="009E504F">
              <w:rPr>
                <w:i/>
                <w:szCs w:val="18"/>
              </w:rPr>
              <w:t xml:space="preserve"> sets the global standards for training</w:t>
            </w:r>
            <w:r>
              <w:rPr>
                <w:i/>
                <w:szCs w:val="18"/>
              </w:rPr>
              <w:t xml:space="preserve"> and capacity building</w:t>
            </w:r>
            <w:r w:rsidRPr="009E504F">
              <w:rPr>
                <w:i/>
                <w:szCs w:val="18"/>
              </w:rPr>
              <w:t xml:space="preserve"> in the provision of </w:t>
            </w:r>
            <w:del w:id="64" w:author="Tom Southall" w:date="2019-09-11T15:17:00Z">
              <w:r w:rsidRPr="009E504F" w:rsidDel="00ED313C">
                <w:rPr>
                  <w:i/>
                  <w:szCs w:val="18"/>
                </w:rPr>
                <w:delText xml:space="preserve">Maritime </w:delText>
              </w:r>
            </w:del>
            <w:ins w:id="65" w:author="Tom Southall" w:date="2019-09-11T15:17:00Z">
              <w:r w:rsidR="00ED313C">
                <w:rPr>
                  <w:i/>
                  <w:szCs w:val="18"/>
                </w:rPr>
                <w:t>Marine</w:t>
              </w:r>
              <w:r w:rsidR="00ED313C" w:rsidRPr="009E504F">
                <w:rPr>
                  <w:i/>
                  <w:szCs w:val="18"/>
                </w:rPr>
                <w:t xml:space="preserve"> </w:t>
              </w:r>
            </w:ins>
            <w:r w:rsidRPr="009E504F">
              <w:rPr>
                <w:i/>
                <w:szCs w:val="18"/>
              </w:rPr>
              <w:t>Aids to Navigation.</w:t>
            </w:r>
          </w:p>
        </w:tc>
        <w:tc>
          <w:tcPr>
            <w:tcW w:w="1216" w:type="dxa"/>
          </w:tcPr>
          <w:p w14:paraId="2A8D1D52" w14:textId="05A57D83" w:rsidR="00207F87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8CCCBA1" wp14:editId="23ACAC71">
                  <wp:extent cx="635000" cy="6350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gridSpan w:val="2"/>
            <w:vAlign w:val="center"/>
          </w:tcPr>
          <w:p w14:paraId="02AAA9A3" w14:textId="15C27C64" w:rsidR="00D25C3B" w:rsidRPr="00495E11" w:rsidRDefault="00673FF2" w:rsidP="009836D4">
            <w:pPr>
              <w:rPr>
                <w:i/>
                <w:szCs w:val="18"/>
              </w:rPr>
            </w:pPr>
            <w:del w:id="66" w:author="Tom Southall" w:date="2019-09-11T16:08:00Z">
              <w:r w:rsidDel="00D25C3B">
                <w:rPr>
                  <w:i/>
                  <w:szCs w:val="18"/>
                </w:rPr>
                <w:delText xml:space="preserve">IALA </w:delText>
              </w:r>
            </w:del>
            <w:del w:id="67" w:author="Tom Southall" w:date="2019-09-11T16:06:00Z">
              <w:r w:rsidDel="00D25C3B">
                <w:rPr>
                  <w:i/>
                  <w:szCs w:val="18"/>
                </w:rPr>
                <w:delText>provide</w:delText>
              </w:r>
            </w:del>
            <w:del w:id="68" w:author="Tom Southall" w:date="2019-09-11T16:04:00Z">
              <w:r w:rsidDel="00D25C3B">
                <w:rPr>
                  <w:i/>
                  <w:szCs w:val="18"/>
                </w:rPr>
                <w:delText>s</w:delText>
              </w:r>
            </w:del>
            <w:del w:id="69" w:author="Tom Southall" w:date="2019-09-11T16:06:00Z">
              <w:r w:rsidDel="00D25C3B">
                <w:rPr>
                  <w:i/>
                  <w:szCs w:val="18"/>
                </w:rPr>
                <w:delText xml:space="preserve"> guidance on sustainability of </w:delText>
              </w:r>
            </w:del>
            <w:del w:id="70" w:author="Tom Southall" w:date="2019-09-11T16:08:00Z">
              <w:r w:rsidDel="00D25C3B">
                <w:rPr>
                  <w:i/>
                  <w:szCs w:val="18"/>
                </w:rPr>
                <w:delText xml:space="preserve">AtoN </w:delText>
              </w:r>
            </w:del>
            <w:del w:id="71" w:author="Tom Southall" w:date="2019-09-11T16:06:00Z">
              <w:r w:rsidDel="00D25C3B">
                <w:rPr>
                  <w:i/>
                  <w:szCs w:val="18"/>
                </w:rPr>
                <w:delText>services</w:delText>
              </w:r>
            </w:del>
            <w:del w:id="72" w:author="Tom Southall" w:date="2019-09-11T16:07:00Z">
              <w:r w:rsidDel="00D25C3B">
                <w:rPr>
                  <w:i/>
                  <w:szCs w:val="18"/>
                </w:rPr>
                <w:delText xml:space="preserve">, including the </w:delText>
              </w:r>
            </w:del>
            <w:del w:id="73" w:author="Tom Southall" w:date="2019-09-11T16:05:00Z">
              <w:r w:rsidDel="00D25C3B">
                <w:rPr>
                  <w:i/>
                  <w:szCs w:val="18"/>
                </w:rPr>
                <w:delText>need to control the impact of air pollution on our climate.</w:delText>
              </w:r>
            </w:del>
            <w:ins w:id="74" w:author="Tom Southall" w:date="2019-09-11T16:08:00Z">
              <w:r w:rsidR="00D25C3B" w:rsidRPr="009E504F">
                <w:rPr>
                  <w:i/>
                  <w:szCs w:val="18"/>
                </w:rPr>
                <w:t>IALA</w:t>
              </w:r>
              <w:r w:rsidR="00D25C3B">
                <w:rPr>
                  <w:i/>
                  <w:szCs w:val="18"/>
                </w:rPr>
                <w:t xml:space="preserve"> continues to encourage the use of renewable energy.</w:t>
              </w:r>
            </w:ins>
          </w:p>
        </w:tc>
      </w:tr>
      <w:tr w:rsidR="009836D4" w14:paraId="4FABDC1D" w14:textId="77777777" w:rsidTr="00207F87">
        <w:trPr>
          <w:jc w:val="center"/>
        </w:trPr>
        <w:tc>
          <w:tcPr>
            <w:tcW w:w="1267" w:type="dxa"/>
          </w:tcPr>
          <w:p w14:paraId="256768A9" w14:textId="77777777" w:rsidR="009836D4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2EB16B8" wp14:editId="6FD38DAC">
                  <wp:extent cx="635000" cy="635000"/>
                  <wp:effectExtent l="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shd w:val="clear" w:color="auto" w:fill="B5E1FF" w:themeFill="accent1" w:themeFillTint="33"/>
            <w:vAlign w:val="center"/>
          </w:tcPr>
          <w:p w14:paraId="0B26F1A4" w14:textId="62DEF22A" w:rsidR="009836D4" w:rsidRDefault="009836D4" w:rsidP="009836D4">
            <w:r>
              <w:rPr>
                <w:i/>
                <w:szCs w:val="18"/>
              </w:rPr>
              <w:t xml:space="preserve">IALA supports gender </w:t>
            </w:r>
            <w:ins w:id="75" w:author="Tom Southall" w:date="2019-09-11T15:18:00Z">
              <w:r w:rsidR="00ED313C">
                <w:rPr>
                  <w:i/>
                  <w:szCs w:val="18"/>
                </w:rPr>
                <w:t>e</w:t>
              </w:r>
            </w:ins>
            <w:r>
              <w:rPr>
                <w:i/>
                <w:szCs w:val="18"/>
              </w:rPr>
              <w:t>quality and empowe</w:t>
            </w:r>
            <w:ins w:id="76" w:author="Tom Southall" w:date="2019-09-11T15:19:00Z">
              <w:r w:rsidR="00ED313C">
                <w:rPr>
                  <w:i/>
                  <w:szCs w:val="18"/>
                </w:rPr>
                <w:t xml:space="preserve">rs </w:t>
              </w:r>
            </w:ins>
            <w:del w:id="77" w:author="Tom Southall" w:date="2019-09-11T15:20:00Z">
              <w:r w:rsidDel="00ED313C">
                <w:rPr>
                  <w:i/>
                  <w:szCs w:val="18"/>
                </w:rPr>
                <w:delText xml:space="preserve"> </w:delText>
              </w:r>
            </w:del>
            <w:r>
              <w:rPr>
                <w:i/>
                <w:szCs w:val="18"/>
              </w:rPr>
              <w:t>women in the maritime sector.</w:t>
            </w:r>
          </w:p>
        </w:tc>
        <w:tc>
          <w:tcPr>
            <w:tcW w:w="1216" w:type="dxa"/>
          </w:tcPr>
          <w:p w14:paraId="7010D6AC" w14:textId="1FD6B212" w:rsidR="009836D4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A7A16D6" wp14:editId="08CACF5C">
                  <wp:extent cx="635000" cy="63500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gridSpan w:val="2"/>
            <w:shd w:val="clear" w:color="auto" w:fill="B5E1FF" w:themeFill="accent1" w:themeFillTint="33"/>
            <w:vAlign w:val="center"/>
          </w:tcPr>
          <w:p w14:paraId="51088A3B" w14:textId="574AD4B1" w:rsidR="009836D4" w:rsidRDefault="009836D4" w:rsidP="009836D4">
            <w:r w:rsidRPr="009E504F">
              <w:rPr>
                <w:i/>
                <w:szCs w:val="18"/>
              </w:rPr>
              <w:t>IALA</w:t>
            </w:r>
            <w:r>
              <w:rPr>
                <w:i/>
                <w:szCs w:val="18"/>
              </w:rPr>
              <w:t xml:space="preserve"> sets global standards for the provision of </w:t>
            </w:r>
            <w:ins w:id="78" w:author="Tom Southall" w:date="2019-09-11T16:09:00Z">
              <w:r w:rsidR="00D25C3B">
                <w:rPr>
                  <w:i/>
                  <w:szCs w:val="18"/>
                </w:rPr>
                <w:t xml:space="preserve">Marine </w:t>
              </w:r>
            </w:ins>
            <w:r>
              <w:rPr>
                <w:i/>
                <w:szCs w:val="18"/>
              </w:rPr>
              <w:t>A</w:t>
            </w:r>
            <w:ins w:id="79" w:author="Tom Southall" w:date="2019-09-11T16:09:00Z">
              <w:r w:rsidR="00D25C3B">
                <w:rPr>
                  <w:i/>
                  <w:szCs w:val="18"/>
                </w:rPr>
                <w:t xml:space="preserve">ids </w:t>
              </w:r>
            </w:ins>
            <w:r>
              <w:rPr>
                <w:i/>
                <w:szCs w:val="18"/>
              </w:rPr>
              <w:t>to</w:t>
            </w:r>
            <w:ins w:id="80" w:author="Tom Southall" w:date="2019-09-11T16:09:00Z">
              <w:r w:rsidR="00D25C3B">
                <w:rPr>
                  <w:i/>
                  <w:szCs w:val="18"/>
                </w:rPr>
                <w:t xml:space="preserve"> </w:t>
              </w:r>
            </w:ins>
            <w:r>
              <w:rPr>
                <w:i/>
                <w:szCs w:val="18"/>
              </w:rPr>
              <w:t>N</w:t>
            </w:r>
            <w:ins w:id="81" w:author="Tom Southall" w:date="2019-09-11T16:09:00Z">
              <w:r w:rsidR="00D25C3B">
                <w:rPr>
                  <w:i/>
                  <w:szCs w:val="18"/>
                </w:rPr>
                <w:t>avigation</w:t>
              </w:r>
            </w:ins>
            <w:r>
              <w:rPr>
                <w:i/>
                <w:szCs w:val="18"/>
              </w:rPr>
              <w:t xml:space="preserve">, contributing to </w:t>
            </w:r>
            <w:ins w:id="82" w:author="Tom Southall" w:date="2019-09-11T16:09:00Z">
              <w:r w:rsidR="00D25C3B">
                <w:rPr>
                  <w:i/>
                  <w:szCs w:val="18"/>
                </w:rPr>
                <w:t xml:space="preserve">the </w:t>
              </w:r>
            </w:ins>
            <w:r>
              <w:rPr>
                <w:i/>
                <w:szCs w:val="18"/>
              </w:rPr>
              <w:t>protection</w:t>
            </w:r>
            <w:ins w:id="83" w:author="Tom Southall" w:date="2019-09-11T16:09:00Z">
              <w:r w:rsidR="00D25C3B">
                <w:rPr>
                  <w:i/>
                  <w:szCs w:val="18"/>
                </w:rPr>
                <w:t xml:space="preserve"> of</w:t>
              </w:r>
            </w:ins>
            <w:r>
              <w:rPr>
                <w:i/>
                <w:szCs w:val="18"/>
              </w:rPr>
              <w:t xml:space="preserve"> the marine environment</w:t>
            </w:r>
            <w:del w:id="84" w:author="Tom Southall" w:date="2019-09-11T16:09:00Z">
              <w:r w:rsidDel="00D25C3B">
                <w:rPr>
                  <w:i/>
                  <w:szCs w:val="18"/>
                </w:rPr>
                <w:delText xml:space="preserve"> from shipping</w:delText>
              </w:r>
            </w:del>
            <w:r w:rsidRPr="009E504F">
              <w:rPr>
                <w:i/>
                <w:szCs w:val="18"/>
              </w:rPr>
              <w:t>.</w:t>
            </w:r>
          </w:p>
        </w:tc>
      </w:tr>
      <w:tr w:rsidR="00207F87" w14:paraId="0D4CCBC6" w14:textId="77777777" w:rsidTr="00207F87">
        <w:trPr>
          <w:jc w:val="center"/>
        </w:trPr>
        <w:tc>
          <w:tcPr>
            <w:tcW w:w="1267" w:type="dxa"/>
          </w:tcPr>
          <w:p w14:paraId="0F2826D8" w14:textId="77777777" w:rsidR="00207F87" w:rsidRDefault="00207F87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71D3794" wp14:editId="16EA1BC9">
                  <wp:extent cx="635000" cy="6350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vAlign w:val="center"/>
          </w:tcPr>
          <w:p w14:paraId="73E8341C" w14:textId="1855F5BA" w:rsidR="00BB7EAA" w:rsidRDefault="009836D4" w:rsidP="009836D4">
            <w:pPr>
              <w:rPr>
                <w:ins w:id="85" w:author="Tom Southall" w:date="2019-09-11T15:21:00Z"/>
                <w:i/>
                <w:szCs w:val="18"/>
              </w:rPr>
            </w:pPr>
            <w:r>
              <w:rPr>
                <w:i/>
                <w:szCs w:val="18"/>
              </w:rPr>
              <w:t xml:space="preserve">IALA recommends </w:t>
            </w:r>
            <w:ins w:id="86" w:author="Tom Southall" w:date="2019-09-11T15:22:00Z">
              <w:r w:rsidR="00BB7EAA">
                <w:rPr>
                  <w:i/>
                  <w:szCs w:val="18"/>
                </w:rPr>
                <w:t xml:space="preserve">sustainable </w:t>
              </w:r>
            </w:ins>
            <w:ins w:id="87" w:author="Tom Southall" w:date="2019-09-11T15:23:00Z">
              <w:r w:rsidR="00BB7EAA">
                <w:rPr>
                  <w:i/>
                  <w:szCs w:val="18"/>
                </w:rPr>
                <w:t xml:space="preserve">and environmentally friendly </w:t>
              </w:r>
            </w:ins>
            <w:ins w:id="88" w:author="Tom Southall" w:date="2019-09-11T15:21:00Z">
              <w:r w:rsidR="00BB7EAA">
                <w:rPr>
                  <w:i/>
                  <w:szCs w:val="18"/>
                </w:rPr>
                <w:t>management principles in</w:t>
              </w:r>
            </w:ins>
            <w:ins w:id="89" w:author="Tom Southall" w:date="2019-09-11T15:22:00Z">
              <w:r w:rsidR="00BB7EAA">
                <w:rPr>
                  <w:i/>
                  <w:szCs w:val="18"/>
                </w:rPr>
                <w:t xml:space="preserve"> relation to all Marine Aids to Navigation activities.</w:t>
              </w:r>
            </w:ins>
          </w:p>
          <w:p w14:paraId="1266EBF0" w14:textId="76ED1EC9" w:rsidR="00207F87" w:rsidRDefault="009836D4" w:rsidP="009836D4">
            <w:del w:id="90" w:author="Tom Southall" w:date="2019-09-11T15:19:00Z">
              <w:r w:rsidDel="00ED313C">
                <w:rPr>
                  <w:i/>
                  <w:szCs w:val="18"/>
                </w:rPr>
                <w:delText xml:space="preserve">robust </w:delText>
              </w:r>
            </w:del>
            <w:del w:id="91" w:author="Tom Southall" w:date="2019-09-11T15:23:00Z">
              <w:r w:rsidDel="00BB7EAA">
                <w:rPr>
                  <w:i/>
                  <w:szCs w:val="18"/>
                </w:rPr>
                <w:delText>waste management principles are adopted in all AtoN activities, reducing impact on our waters.</w:delText>
              </w:r>
            </w:del>
          </w:p>
        </w:tc>
        <w:tc>
          <w:tcPr>
            <w:tcW w:w="1216" w:type="dxa"/>
          </w:tcPr>
          <w:p w14:paraId="117603E6" w14:textId="1A303EA1" w:rsidR="00207F87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7DF7670" wp14:editId="62CF7942">
                  <wp:extent cx="635000" cy="63500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gridSpan w:val="2"/>
            <w:vAlign w:val="center"/>
          </w:tcPr>
          <w:p w14:paraId="77803A62" w14:textId="34359BA9" w:rsidR="00207F87" w:rsidRPr="00673FF2" w:rsidRDefault="00673FF2" w:rsidP="009836D4">
            <w:pPr>
              <w:rPr>
                <w:i/>
              </w:rPr>
            </w:pPr>
            <w:r w:rsidRPr="00673FF2">
              <w:rPr>
                <w:i/>
              </w:rPr>
              <w:t>Life on land is</w:t>
            </w:r>
            <w:ins w:id="92" w:author="Tom Southall" w:date="2019-09-11T16:11:00Z">
              <w:r w:rsidR="002A6C29">
                <w:rPr>
                  <w:i/>
                </w:rPr>
                <w:t xml:space="preserve"> </w:t>
              </w:r>
            </w:ins>
            <w:del w:id="93" w:author="Tom Southall" w:date="2019-09-11T16:11:00Z">
              <w:r w:rsidRPr="00673FF2" w:rsidDel="002A6C29">
                <w:rPr>
                  <w:i/>
                </w:rPr>
                <w:delText xml:space="preserve"> </w:delText>
              </w:r>
            </w:del>
            <w:del w:id="94" w:author="Tom Southall" w:date="2019-09-11T16:10:00Z">
              <w:r w:rsidDel="002A6C29">
                <w:rPr>
                  <w:i/>
                </w:rPr>
                <w:delText xml:space="preserve">complimented and </w:delText>
              </w:r>
            </w:del>
            <w:r w:rsidRPr="00673FF2">
              <w:rPr>
                <w:i/>
              </w:rPr>
              <w:t xml:space="preserve">supported by </w:t>
            </w:r>
            <w:ins w:id="95" w:author="Tom Southall" w:date="2019-09-11T16:12:00Z">
              <w:r w:rsidR="002A6C29">
                <w:rPr>
                  <w:i/>
                </w:rPr>
                <w:t>marine transport</w:t>
              </w:r>
            </w:ins>
            <w:del w:id="96" w:author="Tom Southall" w:date="2019-09-11T16:12:00Z">
              <w:r w:rsidRPr="00673FF2" w:rsidDel="002A6C29">
                <w:rPr>
                  <w:i/>
                </w:rPr>
                <w:delText>life at sea</w:delText>
              </w:r>
            </w:del>
            <w:r w:rsidRPr="00673FF2">
              <w:rPr>
                <w:i/>
              </w:rPr>
              <w:t>.</w:t>
            </w:r>
            <w:r>
              <w:rPr>
                <w:i/>
              </w:rPr>
              <w:t xml:space="preserve"> IALA continues to develop </w:t>
            </w:r>
            <w:del w:id="97" w:author="Tom Southall" w:date="2019-09-11T16:13:00Z">
              <w:r w:rsidDel="002A6C29">
                <w:rPr>
                  <w:i/>
                </w:rPr>
                <w:delText xml:space="preserve">the </w:delText>
              </w:r>
            </w:del>
            <w:del w:id="98" w:author="Tom Southall" w:date="2019-09-11T16:12:00Z">
              <w:r w:rsidDel="002A6C29">
                <w:rPr>
                  <w:i/>
                </w:rPr>
                <w:delText xml:space="preserve">highest </w:delText>
              </w:r>
            </w:del>
            <w:ins w:id="99" w:author="Tom Southall" w:date="2019-09-11T16:12:00Z">
              <w:r w:rsidR="002A6C29">
                <w:rPr>
                  <w:i/>
                </w:rPr>
                <w:t xml:space="preserve">global </w:t>
              </w:r>
            </w:ins>
            <w:r>
              <w:rPr>
                <w:i/>
              </w:rPr>
              <w:t xml:space="preserve">standards </w:t>
            </w:r>
            <w:del w:id="100" w:author="Tom Southall" w:date="2019-09-11T16:12:00Z">
              <w:r w:rsidDel="002A6C29">
                <w:rPr>
                  <w:i/>
                </w:rPr>
                <w:delText xml:space="preserve">in </w:delText>
              </w:r>
            </w:del>
            <w:ins w:id="101" w:author="Tom Southall" w:date="2019-09-11T16:12:00Z">
              <w:r w:rsidR="002A6C29">
                <w:rPr>
                  <w:i/>
                </w:rPr>
                <w:t xml:space="preserve">for Marine </w:t>
              </w:r>
            </w:ins>
            <w:r>
              <w:rPr>
                <w:i/>
              </w:rPr>
              <w:t>A</w:t>
            </w:r>
            <w:ins w:id="102" w:author="Tom Southall" w:date="2019-09-11T16:12:00Z">
              <w:r w:rsidR="002A6C29">
                <w:rPr>
                  <w:i/>
                </w:rPr>
                <w:t xml:space="preserve">ids </w:t>
              </w:r>
            </w:ins>
            <w:r>
              <w:rPr>
                <w:i/>
              </w:rPr>
              <w:t>to</w:t>
            </w:r>
            <w:ins w:id="103" w:author="Tom Southall" w:date="2019-09-11T16:12:00Z">
              <w:r w:rsidR="002A6C29">
                <w:rPr>
                  <w:i/>
                </w:rPr>
                <w:t xml:space="preserve"> </w:t>
              </w:r>
            </w:ins>
            <w:r>
              <w:rPr>
                <w:i/>
              </w:rPr>
              <w:t>N</w:t>
            </w:r>
            <w:ins w:id="104" w:author="Tom Southall" w:date="2019-09-11T16:12:00Z">
              <w:r w:rsidR="002A6C29">
                <w:rPr>
                  <w:i/>
                </w:rPr>
                <w:t>avigation</w:t>
              </w:r>
            </w:ins>
            <w:r>
              <w:rPr>
                <w:i/>
              </w:rPr>
              <w:t xml:space="preserve"> provision</w:t>
            </w:r>
            <w:del w:id="105" w:author="Tom Southall" w:date="2019-09-11T16:13:00Z">
              <w:r w:rsidDel="002A6C29">
                <w:rPr>
                  <w:i/>
                </w:rPr>
                <w:delText xml:space="preserve"> for maritime safety</w:delText>
              </w:r>
            </w:del>
            <w:r>
              <w:rPr>
                <w:i/>
              </w:rPr>
              <w:t>.</w:t>
            </w:r>
          </w:p>
        </w:tc>
      </w:tr>
      <w:tr w:rsidR="00207F87" w14:paraId="30E36B46" w14:textId="77777777" w:rsidTr="00207F87">
        <w:trPr>
          <w:jc w:val="center"/>
        </w:trPr>
        <w:tc>
          <w:tcPr>
            <w:tcW w:w="1267" w:type="dxa"/>
          </w:tcPr>
          <w:p w14:paraId="56321C4E" w14:textId="77777777" w:rsidR="00207F87" w:rsidRDefault="00207F87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8B2A4C1" wp14:editId="58677839">
                  <wp:extent cx="635000" cy="6350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shd w:val="clear" w:color="auto" w:fill="B5E1FF" w:themeFill="accent1" w:themeFillTint="33"/>
            <w:vAlign w:val="center"/>
          </w:tcPr>
          <w:p w14:paraId="5B74D113" w14:textId="3E4D16EF" w:rsidR="00207F87" w:rsidRDefault="00207F87" w:rsidP="009836D4">
            <w:r w:rsidRPr="009E504F">
              <w:rPr>
                <w:i/>
                <w:szCs w:val="18"/>
              </w:rPr>
              <w:t>IALA</w:t>
            </w:r>
            <w:r>
              <w:rPr>
                <w:i/>
                <w:szCs w:val="18"/>
              </w:rPr>
              <w:t xml:space="preserve"> continues to encourage the use of renewable energy</w:t>
            </w:r>
            <w:ins w:id="106" w:author="Tom Southall" w:date="2019-09-11T15:24:00Z">
              <w:r w:rsidR="00BB7EAA">
                <w:rPr>
                  <w:i/>
                  <w:szCs w:val="18"/>
                </w:rPr>
                <w:t>.</w:t>
              </w:r>
            </w:ins>
            <w:r>
              <w:rPr>
                <w:i/>
                <w:szCs w:val="18"/>
              </w:rPr>
              <w:t xml:space="preserve"> </w:t>
            </w:r>
            <w:del w:id="107" w:author="Tom Southall" w:date="2019-09-11T15:24:00Z">
              <w:r w:rsidDel="00BB7EAA">
                <w:rPr>
                  <w:i/>
                  <w:szCs w:val="18"/>
                </w:rPr>
                <w:delText>and modern, clean AtoN equipment.</w:delText>
              </w:r>
            </w:del>
          </w:p>
        </w:tc>
        <w:tc>
          <w:tcPr>
            <w:tcW w:w="1216" w:type="dxa"/>
          </w:tcPr>
          <w:p w14:paraId="2B859F98" w14:textId="637CDE88" w:rsidR="00207F87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871F075" wp14:editId="5622854E">
                  <wp:extent cx="635000" cy="63500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gridSpan w:val="2"/>
            <w:shd w:val="clear" w:color="auto" w:fill="B5E1FF" w:themeFill="accent1" w:themeFillTint="33"/>
            <w:vAlign w:val="center"/>
          </w:tcPr>
          <w:p w14:paraId="40484DF4" w14:textId="12B62050" w:rsidR="00207F87" w:rsidRDefault="00207F87" w:rsidP="009836D4">
            <w:r>
              <w:rPr>
                <w:i/>
                <w:szCs w:val="18"/>
              </w:rPr>
              <w:t>IAL</w:t>
            </w:r>
            <w:r w:rsidR="00673FF2">
              <w:rPr>
                <w:i/>
                <w:szCs w:val="18"/>
              </w:rPr>
              <w:t xml:space="preserve">A </w:t>
            </w:r>
            <w:ins w:id="108" w:author="Tom Southall" w:date="2019-09-11T16:14:00Z">
              <w:r w:rsidR="002A6C29">
                <w:rPr>
                  <w:i/>
                  <w:szCs w:val="18"/>
                </w:rPr>
                <w:t xml:space="preserve">aims to bring together Governments, services and organizations to </w:t>
              </w:r>
            </w:ins>
            <w:r w:rsidR="00673FF2">
              <w:rPr>
                <w:i/>
                <w:szCs w:val="18"/>
              </w:rPr>
              <w:t>strive</w:t>
            </w:r>
            <w:ins w:id="109" w:author="Tom Southall" w:date="2019-09-11T16:15:00Z">
              <w:r w:rsidR="002A6C29">
                <w:rPr>
                  <w:i/>
                  <w:szCs w:val="18"/>
                </w:rPr>
                <w:t xml:space="preserve"> for the improvement and</w:t>
              </w:r>
            </w:ins>
            <w:del w:id="110" w:author="Tom Southall" w:date="2019-09-11T16:14:00Z">
              <w:r w:rsidR="00673FF2" w:rsidDel="002A6C29">
                <w:rPr>
                  <w:i/>
                  <w:szCs w:val="18"/>
                </w:rPr>
                <w:delText>s</w:delText>
              </w:r>
            </w:del>
            <w:r w:rsidR="00673FF2">
              <w:rPr>
                <w:i/>
                <w:szCs w:val="18"/>
              </w:rPr>
              <w:t xml:space="preserve"> </w:t>
            </w:r>
            <w:del w:id="111" w:author="Tom Southall" w:date="2019-09-11T16:13:00Z">
              <w:r w:rsidR="00673FF2" w:rsidDel="002A6C29">
                <w:rPr>
                  <w:i/>
                  <w:szCs w:val="18"/>
                </w:rPr>
                <w:delText xml:space="preserve">for </w:delText>
              </w:r>
            </w:del>
            <w:r w:rsidR="00673FF2">
              <w:rPr>
                <w:i/>
                <w:szCs w:val="18"/>
              </w:rPr>
              <w:t xml:space="preserve">harmonization of </w:t>
            </w:r>
            <w:ins w:id="112" w:author="Tom Southall" w:date="2019-09-11T16:13:00Z">
              <w:r w:rsidR="002A6C29">
                <w:rPr>
                  <w:i/>
                  <w:szCs w:val="18"/>
                </w:rPr>
                <w:t xml:space="preserve">Marine </w:t>
              </w:r>
            </w:ins>
            <w:r w:rsidR="00673FF2">
              <w:rPr>
                <w:i/>
                <w:szCs w:val="18"/>
              </w:rPr>
              <w:t>A</w:t>
            </w:r>
            <w:ins w:id="113" w:author="Tom Southall" w:date="2019-09-11T16:13:00Z">
              <w:r w:rsidR="002A6C29">
                <w:rPr>
                  <w:i/>
                  <w:szCs w:val="18"/>
                </w:rPr>
                <w:t xml:space="preserve">ids </w:t>
              </w:r>
            </w:ins>
            <w:r w:rsidR="00673FF2">
              <w:rPr>
                <w:i/>
                <w:szCs w:val="18"/>
              </w:rPr>
              <w:t>to</w:t>
            </w:r>
            <w:ins w:id="114" w:author="Tom Southall" w:date="2019-09-11T16:13:00Z">
              <w:r w:rsidR="002A6C29">
                <w:rPr>
                  <w:i/>
                  <w:szCs w:val="18"/>
                </w:rPr>
                <w:t xml:space="preserve"> </w:t>
              </w:r>
            </w:ins>
            <w:r w:rsidR="00673FF2">
              <w:rPr>
                <w:i/>
                <w:szCs w:val="18"/>
              </w:rPr>
              <w:t>N</w:t>
            </w:r>
            <w:ins w:id="115" w:author="Tom Southall" w:date="2019-09-11T16:13:00Z">
              <w:r w:rsidR="002A6C29">
                <w:rPr>
                  <w:i/>
                  <w:szCs w:val="18"/>
                </w:rPr>
                <w:t>avigatio</w:t>
              </w:r>
            </w:ins>
            <w:ins w:id="116" w:author="Tom Southall" w:date="2019-09-11T16:15:00Z">
              <w:r w:rsidR="002A6C29">
                <w:rPr>
                  <w:i/>
                  <w:szCs w:val="18"/>
                </w:rPr>
                <w:t>n.</w:t>
              </w:r>
            </w:ins>
            <w:r w:rsidR="00673FF2">
              <w:rPr>
                <w:i/>
                <w:szCs w:val="18"/>
              </w:rPr>
              <w:t xml:space="preserve"> </w:t>
            </w:r>
            <w:del w:id="117" w:author="Tom Southall" w:date="2019-09-11T16:15:00Z">
              <w:r w:rsidR="00673FF2" w:rsidDel="002A6C29">
                <w:rPr>
                  <w:i/>
                  <w:szCs w:val="18"/>
                </w:rPr>
                <w:delText>delivery through international cooperation and strong institutional partnerships.</w:delText>
              </w:r>
            </w:del>
          </w:p>
        </w:tc>
      </w:tr>
      <w:tr w:rsidR="009836D4" w14:paraId="5F129025" w14:textId="77777777" w:rsidTr="00207F87">
        <w:trPr>
          <w:jc w:val="center"/>
        </w:trPr>
        <w:tc>
          <w:tcPr>
            <w:tcW w:w="1267" w:type="dxa"/>
          </w:tcPr>
          <w:p w14:paraId="1F9729E8" w14:textId="77777777" w:rsidR="009836D4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7032F49" wp14:editId="7039CBF9">
                  <wp:extent cx="635000" cy="6350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vAlign w:val="center"/>
          </w:tcPr>
          <w:p w14:paraId="052F7C15" w14:textId="04A2A02F" w:rsidR="009836D4" w:rsidRDefault="009836D4" w:rsidP="009836D4">
            <w:r>
              <w:rPr>
                <w:i/>
                <w:szCs w:val="18"/>
              </w:rPr>
              <w:t>IALA promotes capacity building and career advancement through the W</w:t>
            </w:r>
            <w:ins w:id="118" w:author="Tom Southall" w:date="2019-09-11T15:49:00Z">
              <w:r w:rsidR="00C87772">
                <w:rPr>
                  <w:i/>
                  <w:szCs w:val="18"/>
                </w:rPr>
                <w:t>orld-</w:t>
              </w:r>
            </w:ins>
            <w:r>
              <w:rPr>
                <w:i/>
                <w:szCs w:val="18"/>
              </w:rPr>
              <w:t>W</w:t>
            </w:r>
            <w:ins w:id="119" w:author="Tom Southall" w:date="2019-09-11T15:49:00Z">
              <w:r w:rsidR="00C87772">
                <w:rPr>
                  <w:i/>
                  <w:szCs w:val="18"/>
                </w:rPr>
                <w:t xml:space="preserve">ide </w:t>
              </w:r>
            </w:ins>
            <w:r>
              <w:rPr>
                <w:i/>
                <w:szCs w:val="18"/>
              </w:rPr>
              <w:t>A</w:t>
            </w:r>
            <w:ins w:id="120" w:author="Tom Southall" w:date="2019-09-11T15:49:00Z">
              <w:r w:rsidR="00C87772">
                <w:rPr>
                  <w:i/>
                  <w:szCs w:val="18"/>
                </w:rPr>
                <w:t>cademy</w:t>
              </w:r>
            </w:ins>
            <w:r>
              <w:rPr>
                <w:i/>
                <w:szCs w:val="18"/>
              </w:rPr>
              <w:t xml:space="preserve"> and its missions and training programs.</w:t>
            </w:r>
          </w:p>
        </w:tc>
        <w:tc>
          <w:tcPr>
            <w:tcW w:w="1216" w:type="dxa"/>
          </w:tcPr>
          <w:p w14:paraId="09B7DA18" w14:textId="0480259E" w:rsidR="009836D4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32FDB77" wp14:editId="1E033F7F">
                  <wp:extent cx="635000" cy="63500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gridSpan w:val="2"/>
            <w:vAlign w:val="center"/>
          </w:tcPr>
          <w:p w14:paraId="6D36817D" w14:textId="6F7919F6" w:rsidR="009836D4" w:rsidRDefault="009836D4" w:rsidP="009836D4">
            <w:r w:rsidRPr="009E504F">
              <w:rPr>
                <w:i/>
                <w:szCs w:val="18"/>
              </w:rPr>
              <w:t>IALA</w:t>
            </w:r>
            <w:r>
              <w:rPr>
                <w:i/>
                <w:szCs w:val="18"/>
              </w:rPr>
              <w:t xml:space="preserve"> works closely with the IMO, IHO and </w:t>
            </w:r>
            <w:ins w:id="121" w:author="Tom Southall" w:date="2019-09-11T16:16:00Z">
              <w:r w:rsidR="002A6C29">
                <w:rPr>
                  <w:i/>
                  <w:szCs w:val="18"/>
                </w:rPr>
                <w:t>others</w:t>
              </w:r>
            </w:ins>
            <w:del w:id="122" w:author="Tom Southall" w:date="2019-09-11T16:16:00Z">
              <w:r w:rsidDel="002A6C29">
                <w:rPr>
                  <w:i/>
                  <w:szCs w:val="18"/>
                </w:rPr>
                <w:delText xml:space="preserve">a number of other </w:delText>
              </w:r>
              <w:r w:rsidR="00673FF2" w:rsidDel="002A6C29">
                <w:rPr>
                  <w:i/>
                  <w:szCs w:val="18"/>
                </w:rPr>
                <w:delText>organizations</w:delText>
              </w:r>
            </w:del>
            <w:r w:rsidR="00673FF2">
              <w:rPr>
                <w:i/>
                <w:szCs w:val="18"/>
              </w:rPr>
              <w:t xml:space="preserve"> </w:t>
            </w:r>
            <w:ins w:id="123" w:author="Tom Southall" w:date="2019-09-11T16:17:00Z">
              <w:r w:rsidR="007467B4">
                <w:rPr>
                  <w:i/>
                  <w:szCs w:val="18"/>
                </w:rPr>
                <w:t xml:space="preserve">under the UN </w:t>
              </w:r>
            </w:ins>
            <w:ins w:id="124" w:author="Tom Southall" w:date="2019-09-11T16:20:00Z">
              <w:r w:rsidR="00184764">
                <w:rPr>
                  <w:i/>
                  <w:szCs w:val="18"/>
                </w:rPr>
                <w:t>‘Delivering As One’ approach</w:t>
              </w:r>
            </w:ins>
            <w:ins w:id="125" w:author="Tom Southall" w:date="2019-09-11T16:17:00Z">
              <w:r w:rsidR="007467B4">
                <w:rPr>
                  <w:i/>
                  <w:szCs w:val="18"/>
                </w:rPr>
                <w:t xml:space="preserve"> </w:t>
              </w:r>
            </w:ins>
            <w:r w:rsidR="00673FF2">
              <w:rPr>
                <w:i/>
                <w:szCs w:val="18"/>
              </w:rPr>
              <w:t xml:space="preserve">to improve maritime safety and to further </w:t>
            </w:r>
            <w:ins w:id="126" w:author="Tom Southall" w:date="2019-09-11T16:19:00Z">
              <w:r w:rsidR="007467B4">
                <w:rPr>
                  <w:i/>
                  <w:szCs w:val="18"/>
                </w:rPr>
                <w:t xml:space="preserve">the </w:t>
              </w:r>
            </w:ins>
            <w:r w:rsidR="00673FF2">
              <w:rPr>
                <w:i/>
                <w:szCs w:val="18"/>
              </w:rPr>
              <w:t>protection of the marine environment</w:t>
            </w:r>
            <w:r>
              <w:rPr>
                <w:i/>
                <w:szCs w:val="18"/>
              </w:rPr>
              <w:t>.</w:t>
            </w:r>
          </w:p>
        </w:tc>
      </w:tr>
      <w:tr w:rsidR="00207F87" w14:paraId="397D9089" w14:textId="77777777" w:rsidTr="009836D4">
        <w:trPr>
          <w:jc w:val="center"/>
        </w:trPr>
        <w:tc>
          <w:tcPr>
            <w:tcW w:w="1267" w:type="dxa"/>
          </w:tcPr>
          <w:p w14:paraId="6630BF78" w14:textId="77777777" w:rsidR="00207F87" w:rsidRDefault="00207F87" w:rsidP="009836D4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1EF7F2D" wp14:editId="5BEE90DA">
                  <wp:extent cx="635000" cy="6350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shd w:val="clear" w:color="auto" w:fill="B5E1FF" w:themeFill="accent1" w:themeFillTint="33"/>
            <w:vAlign w:val="center"/>
          </w:tcPr>
          <w:p w14:paraId="1F44E0F4" w14:textId="77777777" w:rsidR="00C87772" w:rsidRDefault="00207F87" w:rsidP="009836D4">
            <w:pPr>
              <w:rPr>
                <w:ins w:id="127" w:author="Tom Southall" w:date="2019-09-11T15:50:00Z"/>
                <w:i/>
                <w:szCs w:val="18"/>
              </w:rPr>
            </w:pPr>
            <w:r>
              <w:rPr>
                <w:i/>
                <w:szCs w:val="18"/>
              </w:rPr>
              <w:t>IAL</w:t>
            </w:r>
            <w:r w:rsidR="009836D4">
              <w:rPr>
                <w:i/>
                <w:szCs w:val="18"/>
              </w:rPr>
              <w:t xml:space="preserve">A promotes innovation and recognizes the importance of the involvement of the </w:t>
            </w:r>
          </w:p>
          <w:p w14:paraId="772E4B3D" w14:textId="11081CEE" w:rsidR="00207F87" w:rsidRDefault="009836D4" w:rsidP="009836D4">
            <w:del w:id="128" w:author="Tom Southall" w:date="2019-09-11T15:50:00Z">
              <w:r w:rsidDel="00C87772">
                <w:rPr>
                  <w:i/>
                  <w:szCs w:val="18"/>
                </w:rPr>
                <w:delText xml:space="preserve">industry </w:delText>
              </w:r>
            </w:del>
            <w:ins w:id="129" w:author="Tom Southall" w:date="2019-09-11T15:50:00Z">
              <w:r w:rsidR="00C87772">
                <w:rPr>
                  <w:i/>
                  <w:szCs w:val="18"/>
                </w:rPr>
                <w:t xml:space="preserve">Industrial members </w:t>
              </w:r>
            </w:ins>
            <w:r>
              <w:rPr>
                <w:i/>
                <w:szCs w:val="18"/>
              </w:rPr>
              <w:t>within its committee structure.</w:t>
            </w:r>
          </w:p>
        </w:tc>
        <w:tc>
          <w:tcPr>
            <w:tcW w:w="1216" w:type="dxa"/>
          </w:tcPr>
          <w:p w14:paraId="46094B89" w14:textId="2340B3ED" w:rsidR="00207F87" w:rsidRDefault="00207F87" w:rsidP="009836D4">
            <w:pPr>
              <w:rPr>
                <w:noProof/>
              </w:rPr>
            </w:pPr>
          </w:p>
        </w:tc>
        <w:tc>
          <w:tcPr>
            <w:tcW w:w="3480" w:type="dxa"/>
            <w:gridSpan w:val="2"/>
            <w:shd w:val="clear" w:color="auto" w:fill="auto"/>
            <w:vAlign w:val="center"/>
          </w:tcPr>
          <w:p w14:paraId="6DA3A1A8" w14:textId="11758BCD" w:rsidR="00207F87" w:rsidRDefault="00207F87" w:rsidP="009836D4"/>
        </w:tc>
      </w:tr>
    </w:tbl>
    <w:p w14:paraId="6806BB92" w14:textId="1E5AF314" w:rsidR="00207F87" w:rsidRPr="0044753A" w:rsidRDefault="00207F87" w:rsidP="00954CD7">
      <w:pPr>
        <w:pStyle w:val="BodyText"/>
      </w:pPr>
    </w:p>
    <w:sectPr w:rsidR="00207F87" w:rsidRPr="0044753A" w:rsidSect="0083218D">
      <w:headerReference w:type="default" r:id="rId38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3" w:author="Tom Southall" w:date="2019-09-11T15:26:00Z" w:initials="TS">
    <w:p w14:paraId="68A1B57D" w14:textId="2BDD9302" w:rsidR="00184764" w:rsidRDefault="00184764">
      <w:pPr>
        <w:pStyle w:val="CommentText"/>
      </w:pPr>
      <w:r>
        <w:rPr>
          <w:rStyle w:val="CommentReference"/>
        </w:rPr>
        <w:annotationRef/>
      </w:r>
      <w:r>
        <w:t>Marine Aids to Navigation change.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8A1B57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8A1B57D" w16cid:durableId="212390A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7D74FB" w14:textId="77777777" w:rsidR="00184764" w:rsidRDefault="00184764" w:rsidP="003274DB">
      <w:r>
        <w:separator/>
      </w:r>
    </w:p>
    <w:p w14:paraId="38FD6C1E" w14:textId="77777777" w:rsidR="00184764" w:rsidRDefault="00184764"/>
  </w:endnote>
  <w:endnote w:type="continuationSeparator" w:id="0">
    <w:p w14:paraId="6FB1C307" w14:textId="77777777" w:rsidR="00184764" w:rsidRDefault="00184764" w:rsidP="003274DB">
      <w:r>
        <w:continuationSeparator/>
      </w:r>
    </w:p>
    <w:p w14:paraId="1193D3DD" w14:textId="77777777" w:rsidR="00184764" w:rsidRDefault="001847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62288F" w14:textId="77777777" w:rsidR="00184764" w:rsidRDefault="001847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6F4B2E" w14:textId="17C63184" w:rsidR="00184764" w:rsidRPr="004664A8" w:rsidRDefault="00184764" w:rsidP="004664A8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25C28569" wp14:editId="3284D693">
              <wp:simplePos x="0" y="0"/>
              <wp:positionH relativeFrom="page">
                <wp:posOffset>249992</wp:posOffset>
              </wp:positionH>
              <wp:positionV relativeFrom="page">
                <wp:posOffset>9106711</wp:posOffset>
              </wp:positionV>
              <wp:extent cx="7128000" cy="0"/>
              <wp:effectExtent l="0" t="0" r="15875" b="19050"/>
              <wp:wrapNone/>
              <wp:docPr id="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mv="urn:schemas-microsoft-com:mac:vml" xmlns:mo="http://schemas.microsoft.com/office/mac/office/2008/main">
          <w:pict>
            <v:line w14:anchorId="6574B3B1" id="Connecteur droit 11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9.7pt,717.05pt" to="580.95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1FK0AEAABA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" strokecolor="#00558c [3204]" strokeweight="1pt">
              <w10:wrap anchorx="page" anchory="page"/>
            </v:line>
          </w:pict>
        </mc:Fallback>
      </mc:AlternateContent>
    </w:r>
    <w:r w:rsidRPr="00791E7D">
      <w:rPr>
        <w:noProof/>
        <w:color w:val="808080" w:themeColor="background1" w:themeShade="80"/>
        <w:sz w:val="16"/>
        <w:szCs w:val="16"/>
        <w:highlight w:val="yellow"/>
        <w:lang w:val="fr-FR" w:eastAsia="fr-FR"/>
      </w:rPr>
      <w:drawing>
        <wp:inline distT="0" distB="0" distL="0" distR="0" wp14:anchorId="29665FF5" wp14:editId="51C0C837">
          <wp:extent cx="2703689" cy="600049"/>
          <wp:effectExtent l="0" t="0" r="1905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ooter address bo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62612" cy="6131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D6A5D" w14:textId="77777777" w:rsidR="00184764" w:rsidRDefault="0018476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DC2BF6" w14:textId="77777777" w:rsidR="00184764" w:rsidRPr="007A72CF" w:rsidRDefault="00184764" w:rsidP="007A72CF">
    <w:pPr>
      <w:pStyle w:val="Footer"/>
      <w:rPr>
        <w:sz w:val="15"/>
        <w:szCs w:val="15"/>
      </w:rPr>
    </w:pPr>
  </w:p>
  <w:p w14:paraId="148F4FB1" w14:textId="77777777" w:rsidR="00184764" w:rsidRDefault="00184764" w:rsidP="007A72CF">
    <w:pPr>
      <w:pStyle w:val="Footerportrait"/>
    </w:pPr>
  </w:p>
  <w:p w14:paraId="58F0EC2D" w14:textId="63C7B708" w:rsidR="00184764" w:rsidRPr="007A72CF" w:rsidRDefault="007F4C97" w:rsidP="007A72CF">
    <w:pPr>
      <w:pStyle w:val="Footerportrait"/>
      <w:rPr>
        <w:rStyle w:val="PageNumber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>
      <w:t>IALA Recommendation</w:t>
    </w:r>
    <w:r>
      <w:fldChar w:fldCharType="end"/>
    </w:r>
    <w:r w:rsidR="00184764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>
      <w:t>R1004</w:t>
    </w:r>
    <w:r>
      <w:fldChar w:fldCharType="end"/>
    </w:r>
    <w:r w:rsidR="00184764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>
      <w:t>Environmental ManagementSustainability in the Provision of Marine Aids to Navigation</w:t>
    </w:r>
    <w:r>
      <w:fldChar w:fldCharType="end"/>
    </w:r>
    <w:r w:rsidR="00184764">
      <w:tab/>
    </w:r>
  </w:p>
  <w:p w14:paraId="2DA16100" w14:textId="40945548" w:rsidR="00184764" w:rsidRDefault="007F4C97" w:rsidP="007A72CF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>
      <w:t>Edition 2.0</w:t>
    </w:r>
    <w:r>
      <w:fldChar w:fldCharType="end"/>
    </w:r>
    <w:r w:rsidR="00184764">
      <w:t xml:space="preserve"> </w:t>
    </w:r>
    <w:r>
      <w:fldChar w:fldCharType="begin"/>
    </w:r>
    <w:r>
      <w:instrText xml:space="preserve"> STYLEREF "Document date" \* ME</w:instrText>
    </w:r>
    <w:r>
      <w:instrText xml:space="preserve">RGEFORMAT </w:instrText>
    </w:r>
    <w:r>
      <w:fldChar w:fldCharType="separate"/>
    </w:r>
    <w:r>
      <w:t>March 2019</w:t>
    </w:r>
    <w:r>
      <w:fldChar w:fldCharType="end"/>
    </w:r>
    <w:r w:rsidR="00184764">
      <w:tab/>
    </w:r>
    <w:r w:rsidR="00184764" w:rsidRPr="007A72CF">
      <w:t xml:space="preserve">P </w:t>
    </w:r>
    <w:r w:rsidR="00184764" w:rsidRPr="007A72CF">
      <w:fldChar w:fldCharType="begin"/>
    </w:r>
    <w:r w:rsidR="00184764" w:rsidRPr="007A72CF">
      <w:instrText xml:space="preserve">PAGE  </w:instrText>
    </w:r>
    <w:r w:rsidR="00184764" w:rsidRPr="007A72CF">
      <w:fldChar w:fldCharType="separate"/>
    </w:r>
    <w:r w:rsidR="00184764">
      <w:t>3</w:t>
    </w:r>
    <w:r w:rsidR="00184764" w:rsidRPr="007A72C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9B09E7" w14:textId="77777777" w:rsidR="00184764" w:rsidRDefault="00184764" w:rsidP="003274DB">
      <w:r>
        <w:separator/>
      </w:r>
    </w:p>
    <w:p w14:paraId="4ED7C6DF" w14:textId="77777777" w:rsidR="00184764" w:rsidRDefault="00184764"/>
  </w:footnote>
  <w:footnote w:type="continuationSeparator" w:id="0">
    <w:p w14:paraId="4972D26F" w14:textId="77777777" w:rsidR="00184764" w:rsidRDefault="00184764" w:rsidP="003274DB">
      <w:r>
        <w:continuationSeparator/>
      </w:r>
    </w:p>
    <w:p w14:paraId="54FFC6C3" w14:textId="77777777" w:rsidR="00184764" w:rsidRDefault="001847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54C87F" w14:textId="77777777" w:rsidR="00184764" w:rsidRDefault="001847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6FD8E" w14:textId="169FB990" w:rsidR="00184764" w:rsidRPr="00ED2A8D" w:rsidRDefault="00184764" w:rsidP="00093FCD">
    <w:pPr>
      <w:pStyle w:val="Header"/>
      <w:jc w:val="right"/>
    </w:pPr>
    <w:r w:rsidRPr="00D67167">
      <w:rPr>
        <w:noProof/>
        <w:lang w:val="fr-FR" w:eastAsia="fr-FR"/>
      </w:rPr>
      <w:drawing>
        <wp:anchor distT="0" distB="0" distL="114300" distR="114300" simplePos="0" relativeHeight="251657214" behindDoc="1" locked="0" layoutInCell="1" allowOverlap="1" wp14:anchorId="5A78D671" wp14:editId="68C79B58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0A185C" w14:textId="089AE8E1" w:rsidR="00184764" w:rsidRPr="00ED2A8D" w:rsidRDefault="00184764" w:rsidP="00917F46">
    <w:pPr>
      <w:pStyle w:val="Header"/>
      <w:jc w:val="right"/>
    </w:pPr>
    <w:r>
      <w:t>ENG9-12.11</w:t>
    </w:r>
  </w:p>
  <w:p w14:paraId="5A55714A" w14:textId="77777777" w:rsidR="00184764" w:rsidRDefault="00184764" w:rsidP="008747E0">
    <w:pPr>
      <w:pStyle w:val="Header"/>
    </w:pPr>
  </w:p>
  <w:p w14:paraId="1AE80511" w14:textId="77777777" w:rsidR="00184764" w:rsidRDefault="00184764" w:rsidP="008747E0">
    <w:pPr>
      <w:pStyle w:val="Header"/>
    </w:pPr>
  </w:p>
  <w:p w14:paraId="52172734" w14:textId="77777777" w:rsidR="00184764" w:rsidRDefault="00184764" w:rsidP="008747E0">
    <w:pPr>
      <w:pStyle w:val="Header"/>
    </w:pPr>
  </w:p>
  <w:p w14:paraId="5D47E169" w14:textId="77777777" w:rsidR="00184764" w:rsidRDefault="00184764" w:rsidP="008747E0">
    <w:pPr>
      <w:pStyle w:val="Header"/>
    </w:pPr>
  </w:p>
  <w:p w14:paraId="299F6C16" w14:textId="77777777" w:rsidR="00184764" w:rsidRDefault="00184764" w:rsidP="008747E0">
    <w:pPr>
      <w:pStyle w:val="Header"/>
    </w:pPr>
    <w:r>
      <w:rPr>
        <w:noProof/>
        <w:lang w:val="fr-FR" w:eastAsia="fr-FR"/>
      </w:rPr>
      <w:drawing>
        <wp:anchor distT="0" distB="0" distL="114300" distR="114300" simplePos="0" relativeHeight="251656189" behindDoc="1" locked="0" layoutInCell="1" allowOverlap="1" wp14:anchorId="4C9F6732" wp14:editId="07D6088B">
          <wp:simplePos x="0" y="0"/>
          <wp:positionH relativeFrom="page">
            <wp:posOffset>19574</wp:posOffset>
          </wp:positionH>
          <wp:positionV relativeFrom="page">
            <wp:posOffset>1411605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0253E5" w14:textId="77777777" w:rsidR="00184764" w:rsidRPr="00ED2A8D" w:rsidRDefault="00184764" w:rsidP="008747E0">
    <w:pPr>
      <w:pStyle w:val="Header"/>
    </w:pPr>
  </w:p>
  <w:p w14:paraId="4859521B" w14:textId="77777777" w:rsidR="00184764" w:rsidRPr="00ED2A8D" w:rsidRDefault="00184764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839B5" w14:textId="77777777" w:rsidR="00184764" w:rsidRDefault="0018476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31841" w14:textId="77777777" w:rsidR="00184764" w:rsidRPr="00ED2A8D" w:rsidRDefault="00184764" w:rsidP="008747E0">
    <w:pPr>
      <w:pStyle w:val="Header"/>
    </w:pPr>
    <w:r>
      <w:rPr>
        <w:noProof/>
        <w:lang w:val="fr-FR" w:eastAsia="fr-FR"/>
      </w:rPr>
      <w:drawing>
        <wp:anchor distT="0" distB="0" distL="114300" distR="114300" simplePos="0" relativeHeight="251658752" behindDoc="1" locked="0" layoutInCell="1" allowOverlap="1" wp14:anchorId="2D289F8B" wp14:editId="0A7D5EAE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16676F" w14:textId="77777777" w:rsidR="00184764" w:rsidRPr="00ED2A8D" w:rsidRDefault="00184764" w:rsidP="008747E0">
    <w:pPr>
      <w:pStyle w:val="Header"/>
    </w:pPr>
  </w:p>
  <w:p w14:paraId="248ABD6E" w14:textId="77777777" w:rsidR="00184764" w:rsidRDefault="00184764" w:rsidP="008747E0">
    <w:pPr>
      <w:pStyle w:val="Header"/>
    </w:pPr>
  </w:p>
  <w:p w14:paraId="7991EFF6" w14:textId="77777777" w:rsidR="00184764" w:rsidRDefault="00184764" w:rsidP="008747E0">
    <w:pPr>
      <w:pStyle w:val="Header"/>
    </w:pPr>
  </w:p>
  <w:p w14:paraId="6EAFA9C0" w14:textId="77777777" w:rsidR="00184764" w:rsidRDefault="00184764" w:rsidP="008747E0">
    <w:pPr>
      <w:pStyle w:val="Header"/>
    </w:pPr>
  </w:p>
  <w:p w14:paraId="64100E7A" w14:textId="3DA8EBCB" w:rsidR="00184764" w:rsidRPr="00441393" w:rsidRDefault="00184764" w:rsidP="00441393">
    <w:pPr>
      <w:pStyle w:val="Contents"/>
    </w:pPr>
    <w:r>
      <w:t xml:space="preserve">DOCUMENT </w:t>
    </w:r>
    <w:r w:rsidRPr="00302189">
      <w:t>History</w:t>
    </w:r>
  </w:p>
  <w:p w14:paraId="57085588" w14:textId="77777777" w:rsidR="00184764" w:rsidRPr="00ED2A8D" w:rsidRDefault="00184764" w:rsidP="008747E0">
    <w:pPr>
      <w:pStyle w:val="Header"/>
    </w:pPr>
  </w:p>
  <w:p w14:paraId="75C61BDE" w14:textId="77777777" w:rsidR="00184764" w:rsidRPr="00AC33A2" w:rsidRDefault="00184764" w:rsidP="0078486B">
    <w:pPr>
      <w:pStyle w:val="Header"/>
      <w:spacing w:line="140" w:lineRule="exac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7FD1DE" w14:textId="77777777" w:rsidR="00184764" w:rsidRPr="00667792" w:rsidRDefault="00184764" w:rsidP="00667792">
    <w:pPr>
      <w:pStyle w:val="Header"/>
    </w:pPr>
    <w:r>
      <w:rPr>
        <w:noProof/>
        <w:lang w:val="fr-FR" w:eastAsia="fr-FR"/>
      </w:rPr>
      <w:drawing>
        <wp:anchor distT="0" distB="0" distL="114300" distR="114300" simplePos="0" relativeHeight="251680768" behindDoc="1" locked="0" layoutInCell="1" allowOverlap="1" wp14:anchorId="06A6021F" wp14:editId="29AC08A0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A78637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6B8263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A9AA60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F"/>
    <w:multiLevelType w:val="singleLevel"/>
    <w:tmpl w:val="18C48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A4A987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DE248C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B9A223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F9E2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14A41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AE021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6102258"/>
    <w:multiLevelType w:val="multilevel"/>
    <w:tmpl w:val="8FB4906A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4" w15:restartNumberingAfterBreak="0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B00BE6"/>
    <w:multiLevelType w:val="multilevel"/>
    <w:tmpl w:val="99EECDC4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Lista-recommendation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56C2911"/>
    <w:multiLevelType w:val="multilevel"/>
    <w:tmpl w:val="3EEEA78A"/>
    <w:lvl w:ilvl="0">
      <w:start w:val="1"/>
      <w:numFmt w:val="bullet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E6B4F5D"/>
    <w:multiLevelType w:val="multilevel"/>
    <w:tmpl w:val="C88C4282"/>
    <w:lvl w:ilvl="0">
      <w:start w:val="1"/>
      <w:numFmt w:val="decimal"/>
      <w:pStyle w:val="Equationcaption"/>
      <w:lvlText w:val="Equation %1"/>
      <w:lvlJc w:val="left"/>
      <w:pPr>
        <w:ind w:left="1418" w:hanging="1418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5F157AD2"/>
    <w:multiLevelType w:val="hybridMultilevel"/>
    <w:tmpl w:val="48869DAA"/>
    <w:lvl w:ilvl="0" w:tplc="323222EE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FF18CB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 w15:restartNumberingAfterBreak="0">
    <w:nsid w:val="76D64DA6"/>
    <w:multiLevelType w:val="hybridMultilevel"/>
    <w:tmpl w:val="7A3AA616"/>
    <w:lvl w:ilvl="0" w:tplc="C876CFBA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B65365"/>
    <w:multiLevelType w:val="multilevel"/>
    <w:tmpl w:val="86A4AAF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-recommendatio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F23E1E"/>
    <w:multiLevelType w:val="hybridMultilevel"/>
    <w:tmpl w:val="3EEEA78A"/>
    <w:lvl w:ilvl="0" w:tplc="DE9467D6">
      <w:start w:val="1"/>
      <w:numFmt w:val="bullet"/>
      <w:pStyle w:val="Bullet3-recommendation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3"/>
  </w:num>
  <w:num w:numId="3">
    <w:abstractNumId w:val="20"/>
  </w:num>
  <w:num w:numId="4">
    <w:abstractNumId w:val="13"/>
  </w:num>
  <w:num w:numId="5">
    <w:abstractNumId w:val="19"/>
  </w:num>
  <w:num w:numId="6">
    <w:abstractNumId w:val="11"/>
  </w:num>
  <w:num w:numId="7">
    <w:abstractNumId w:val="14"/>
  </w:num>
  <w:num w:numId="8">
    <w:abstractNumId w:val="25"/>
  </w:num>
  <w:num w:numId="9">
    <w:abstractNumId w:val="30"/>
  </w:num>
  <w:num w:numId="10">
    <w:abstractNumId w:val="27"/>
  </w:num>
  <w:num w:numId="11">
    <w:abstractNumId w:val="26"/>
  </w:num>
  <w:num w:numId="12">
    <w:abstractNumId w:val="24"/>
  </w:num>
  <w:num w:numId="13">
    <w:abstractNumId w:val="16"/>
  </w:num>
  <w:num w:numId="14">
    <w:abstractNumId w:val="28"/>
  </w:num>
  <w:num w:numId="15">
    <w:abstractNumId w:val="10"/>
  </w:num>
  <w:num w:numId="16">
    <w:abstractNumId w:val="21"/>
  </w:num>
  <w:num w:numId="17">
    <w:abstractNumId w:val="17"/>
  </w:num>
  <w:num w:numId="18">
    <w:abstractNumId w:val="18"/>
  </w:num>
  <w:num w:numId="19">
    <w:abstractNumId w:val="15"/>
  </w:num>
  <w:num w:numId="20">
    <w:abstractNumId w:val="33"/>
  </w:num>
  <w:num w:numId="21">
    <w:abstractNumId w:val="31"/>
  </w:num>
  <w:num w:numId="22">
    <w:abstractNumId w:val="32"/>
  </w:num>
  <w:num w:numId="23">
    <w:abstractNumId w:val="0"/>
  </w:num>
  <w:num w:numId="24">
    <w:abstractNumId w:val="1"/>
  </w:num>
  <w:num w:numId="25">
    <w:abstractNumId w:val="2"/>
  </w:num>
  <w:num w:numId="26">
    <w:abstractNumId w:val="4"/>
  </w:num>
  <w:num w:numId="27">
    <w:abstractNumId w:val="5"/>
  </w:num>
  <w:num w:numId="28">
    <w:abstractNumId w:val="6"/>
  </w:num>
  <w:num w:numId="29">
    <w:abstractNumId w:val="7"/>
  </w:num>
  <w:num w:numId="30">
    <w:abstractNumId w:val="3"/>
  </w:num>
  <w:num w:numId="31">
    <w:abstractNumId w:val="8"/>
  </w:num>
  <w:num w:numId="32">
    <w:abstractNumId w:val="9"/>
  </w:num>
  <w:num w:numId="33">
    <w:abstractNumId w:val="34"/>
  </w:num>
  <w:num w:numId="34">
    <w:abstractNumId w:val="22"/>
  </w:num>
  <w:num w:numId="35">
    <w:abstractNumId w:val="32"/>
  </w:num>
  <w:num w:numId="36">
    <w:abstractNumId w:val="29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om Southall">
    <w15:presenceInfo w15:providerId="Windows Live" w15:userId="d5c4e615c394a3a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activeWritingStyle w:appName="MSWord" w:lang="en-GB" w:vendorID="64" w:dllVersion="6" w:nlCheck="1" w:checkStyle="1"/>
  <w:activeWritingStyle w:appName="MSWord" w:lang="en-US" w:vendorID="64" w:dllVersion="6" w:nlCheck="1" w:checkStyle="0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GB" w:vendorID="2" w:dllVersion="6" w:checkStyle="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46E"/>
    <w:rsid w:val="000174F9"/>
    <w:rsid w:val="00023C4D"/>
    <w:rsid w:val="000258F6"/>
    <w:rsid w:val="000379A7"/>
    <w:rsid w:val="00040954"/>
    <w:rsid w:val="00040EB8"/>
    <w:rsid w:val="00047206"/>
    <w:rsid w:val="00053255"/>
    <w:rsid w:val="00053B40"/>
    <w:rsid w:val="00055311"/>
    <w:rsid w:val="00057B6D"/>
    <w:rsid w:val="00060C0C"/>
    <w:rsid w:val="00061A7B"/>
    <w:rsid w:val="00084FE9"/>
    <w:rsid w:val="000859C4"/>
    <w:rsid w:val="000904ED"/>
    <w:rsid w:val="0009304C"/>
    <w:rsid w:val="00093FCD"/>
    <w:rsid w:val="00094508"/>
    <w:rsid w:val="00096642"/>
    <w:rsid w:val="000A27A8"/>
    <w:rsid w:val="000B26B9"/>
    <w:rsid w:val="000C711B"/>
    <w:rsid w:val="000E3954"/>
    <w:rsid w:val="000E3E52"/>
    <w:rsid w:val="000E5DC1"/>
    <w:rsid w:val="000F0F9F"/>
    <w:rsid w:val="000F3F43"/>
    <w:rsid w:val="001015D4"/>
    <w:rsid w:val="001060C9"/>
    <w:rsid w:val="00111E0A"/>
    <w:rsid w:val="00113D5B"/>
    <w:rsid w:val="00113F8F"/>
    <w:rsid w:val="0011782B"/>
    <w:rsid w:val="00122F59"/>
    <w:rsid w:val="001349DB"/>
    <w:rsid w:val="00136E58"/>
    <w:rsid w:val="00140600"/>
    <w:rsid w:val="00143AC2"/>
    <w:rsid w:val="00161325"/>
    <w:rsid w:val="00166C2E"/>
    <w:rsid w:val="00184764"/>
    <w:rsid w:val="001875B1"/>
    <w:rsid w:val="001B7940"/>
    <w:rsid w:val="001C0CD1"/>
    <w:rsid w:val="001C16E6"/>
    <w:rsid w:val="001C63B4"/>
    <w:rsid w:val="001D4A3E"/>
    <w:rsid w:val="001E416D"/>
    <w:rsid w:val="00201337"/>
    <w:rsid w:val="002022EA"/>
    <w:rsid w:val="00205B17"/>
    <w:rsid w:val="00205D9B"/>
    <w:rsid w:val="00207F87"/>
    <w:rsid w:val="002146F2"/>
    <w:rsid w:val="002204DA"/>
    <w:rsid w:val="0022371A"/>
    <w:rsid w:val="002520AD"/>
    <w:rsid w:val="002547CB"/>
    <w:rsid w:val="00257DF8"/>
    <w:rsid w:val="00257E4A"/>
    <w:rsid w:val="0027175D"/>
    <w:rsid w:val="002905C0"/>
    <w:rsid w:val="002A6C29"/>
    <w:rsid w:val="002C044E"/>
    <w:rsid w:val="002D541B"/>
    <w:rsid w:val="002D5AF0"/>
    <w:rsid w:val="002E4993"/>
    <w:rsid w:val="002E5BAC"/>
    <w:rsid w:val="002E7635"/>
    <w:rsid w:val="002F265A"/>
    <w:rsid w:val="002F40FA"/>
    <w:rsid w:val="00302189"/>
    <w:rsid w:val="00302F56"/>
    <w:rsid w:val="00305EFE"/>
    <w:rsid w:val="00310F95"/>
    <w:rsid w:val="00312966"/>
    <w:rsid w:val="00313D85"/>
    <w:rsid w:val="00315CE3"/>
    <w:rsid w:val="00316598"/>
    <w:rsid w:val="00320A41"/>
    <w:rsid w:val="003212A5"/>
    <w:rsid w:val="003251FE"/>
    <w:rsid w:val="003274DB"/>
    <w:rsid w:val="00327FBF"/>
    <w:rsid w:val="00336410"/>
    <w:rsid w:val="00355D9A"/>
    <w:rsid w:val="003569B3"/>
    <w:rsid w:val="0036382D"/>
    <w:rsid w:val="00380350"/>
    <w:rsid w:val="00380B4E"/>
    <w:rsid w:val="003816E4"/>
    <w:rsid w:val="0038348D"/>
    <w:rsid w:val="003A7759"/>
    <w:rsid w:val="003B03EA"/>
    <w:rsid w:val="003B5C7C"/>
    <w:rsid w:val="003C482F"/>
    <w:rsid w:val="003C7C34"/>
    <w:rsid w:val="003D0F37"/>
    <w:rsid w:val="003D49C0"/>
    <w:rsid w:val="003D5150"/>
    <w:rsid w:val="003F1C3A"/>
    <w:rsid w:val="00401703"/>
    <w:rsid w:val="0040376B"/>
    <w:rsid w:val="00405755"/>
    <w:rsid w:val="00434484"/>
    <w:rsid w:val="00441393"/>
    <w:rsid w:val="00441D83"/>
    <w:rsid w:val="00443158"/>
    <w:rsid w:val="0044753A"/>
    <w:rsid w:val="00447CF0"/>
    <w:rsid w:val="00456EE9"/>
    <w:rsid w:val="00456F10"/>
    <w:rsid w:val="004664A8"/>
    <w:rsid w:val="00470488"/>
    <w:rsid w:val="00492A8D"/>
    <w:rsid w:val="004B518C"/>
    <w:rsid w:val="004C3279"/>
    <w:rsid w:val="004D24EC"/>
    <w:rsid w:val="004E1D57"/>
    <w:rsid w:val="004E2F16"/>
    <w:rsid w:val="004E4D98"/>
    <w:rsid w:val="004E5C4B"/>
    <w:rsid w:val="004E709D"/>
    <w:rsid w:val="00503044"/>
    <w:rsid w:val="00523040"/>
    <w:rsid w:val="00526234"/>
    <w:rsid w:val="00530A84"/>
    <w:rsid w:val="005378B8"/>
    <w:rsid w:val="00545234"/>
    <w:rsid w:val="00557434"/>
    <w:rsid w:val="005629E8"/>
    <w:rsid w:val="00564664"/>
    <w:rsid w:val="00564C59"/>
    <w:rsid w:val="0059159F"/>
    <w:rsid w:val="00595415"/>
    <w:rsid w:val="00597652"/>
    <w:rsid w:val="005A080B"/>
    <w:rsid w:val="005A5370"/>
    <w:rsid w:val="005B12A5"/>
    <w:rsid w:val="005B3EC8"/>
    <w:rsid w:val="005C161A"/>
    <w:rsid w:val="005C1BCB"/>
    <w:rsid w:val="005C2312"/>
    <w:rsid w:val="005C4735"/>
    <w:rsid w:val="005C5C63"/>
    <w:rsid w:val="005C67E5"/>
    <w:rsid w:val="005D278A"/>
    <w:rsid w:val="005D304B"/>
    <w:rsid w:val="005E3989"/>
    <w:rsid w:val="005E4659"/>
    <w:rsid w:val="005F1386"/>
    <w:rsid w:val="005F17C2"/>
    <w:rsid w:val="005F5934"/>
    <w:rsid w:val="006127AC"/>
    <w:rsid w:val="00634A78"/>
    <w:rsid w:val="00635E82"/>
    <w:rsid w:val="00640299"/>
    <w:rsid w:val="00642025"/>
    <w:rsid w:val="0065107F"/>
    <w:rsid w:val="00651A9B"/>
    <w:rsid w:val="00657038"/>
    <w:rsid w:val="00666061"/>
    <w:rsid w:val="00667424"/>
    <w:rsid w:val="00667792"/>
    <w:rsid w:val="00671677"/>
    <w:rsid w:val="00673FF2"/>
    <w:rsid w:val="006750F2"/>
    <w:rsid w:val="00682F47"/>
    <w:rsid w:val="0068553C"/>
    <w:rsid w:val="00685F34"/>
    <w:rsid w:val="006975A8"/>
    <w:rsid w:val="00697AF7"/>
    <w:rsid w:val="006A48A6"/>
    <w:rsid w:val="006B2D4C"/>
    <w:rsid w:val="006C26D4"/>
    <w:rsid w:val="006C3053"/>
    <w:rsid w:val="006E0E7D"/>
    <w:rsid w:val="006E2635"/>
    <w:rsid w:val="006F1C14"/>
    <w:rsid w:val="0071587C"/>
    <w:rsid w:val="0072592B"/>
    <w:rsid w:val="0072737A"/>
    <w:rsid w:val="00731DEE"/>
    <w:rsid w:val="007323B5"/>
    <w:rsid w:val="007326BF"/>
    <w:rsid w:val="00742935"/>
    <w:rsid w:val="0074389F"/>
    <w:rsid w:val="007467B4"/>
    <w:rsid w:val="00755B03"/>
    <w:rsid w:val="00766AD4"/>
    <w:rsid w:val="00766BA4"/>
    <w:rsid w:val="007715E8"/>
    <w:rsid w:val="00776004"/>
    <w:rsid w:val="00782D04"/>
    <w:rsid w:val="00783FF6"/>
    <w:rsid w:val="0078486B"/>
    <w:rsid w:val="00785A39"/>
    <w:rsid w:val="00787D8A"/>
    <w:rsid w:val="00790277"/>
    <w:rsid w:val="00791E7D"/>
    <w:rsid w:val="00791EBC"/>
    <w:rsid w:val="00793577"/>
    <w:rsid w:val="007A1CF1"/>
    <w:rsid w:val="007A272C"/>
    <w:rsid w:val="007A3F1A"/>
    <w:rsid w:val="007A446A"/>
    <w:rsid w:val="007A72CF"/>
    <w:rsid w:val="007B6A93"/>
    <w:rsid w:val="007D2107"/>
    <w:rsid w:val="007D5895"/>
    <w:rsid w:val="007D77AB"/>
    <w:rsid w:val="007E30DF"/>
    <w:rsid w:val="007F4C97"/>
    <w:rsid w:val="007F7544"/>
    <w:rsid w:val="007F78EC"/>
    <w:rsid w:val="00800995"/>
    <w:rsid w:val="00822227"/>
    <w:rsid w:val="008222DE"/>
    <w:rsid w:val="0083218D"/>
    <w:rsid w:val="008326B2"/>
    <w:rsid w:val="008336A7"/>
    <w:rsid w:val="00846831"/>
    <w:rsid w:val="00850F97"/>
    <w:rsid w:val="0085242A"/>
    <w:rsid w:val="00856939"/>
    <w:rsid w:val="008608A4"/>
    <w:rsid w:val="00865532"/>
    <w:rsid w:val="008737D3"/>
    <w:rsid w:val="008747E0"/>
    <w:rsid w:val="00876841"/>
    <w:rsid w:val="008972C3"/>
    <w:rsid w:val="008B237E"/>
    <w:rsid w:val="008C33B5"/>
    <w:rsid w:val="008C67F5"/>
    <w:rsid w:val="008D017F"/>
    <w:rsid w:val="008D1018"/>
    <w:rsid w:val="008D16C2"/>
    <w:rsid w:val="008E1F69"/>
    <w:rsid w:val="008E48EE"/>
    <w:rsid w:val="008E59A3"/>
    <w:rsid w:val="008F57D8"/>
    <w:rsid w:val="00902834"/>
    <w:rsid w:val="009069AA"/>
    <w:rsid w:val="00911CE8"/>
    <w:rsid w:val="00914E26"/>
    <w:rsid w:val="0091590F"/>
    <w:rsid w:val="00917F46"/>
    <w:rsid w:val="00920B0A"/>
    <w:rsid w:val="0092540C"/>
    <w:rsid w:val="00925E0F"/>
    <w:rsid w:val="00931A57"/>
    <w:rsid w:val="009414E6"/>
    <w:rsid w:val="00954CD7"/>
    <w:rsid w:val="009575C8"/>
    <w:rsid w:val="0096269D"/>
    <w:rsid w:val="00971591"/>
    <w:rsid w:val="00974564"/>
    <w:rsid w:val="00974E99"/>
    <w:rsid w:val="009764FA"/>
    <w:rsid w:val="00980192"/>
    <w:rsid w:val="009836D4"/>
    <w:rsid w:val="00994A35"/>
    <w:rsid w:val="00994D97"/>
    <w:rsid w:val="00995B8C"/>
    <w:rsid w:val="009A0F4C"/>
    <w:rsid w:val="009B5154"/>
    <w:rsid w:val="009B692C"/>
    <w:rsid w:val="009B785E"/>
    <w:rsid w:val="009C26F8"/>
    <w:rsid w:val="009C3A74"/>
    <w:rsid w:val="009C609E"/>
    <w:rsid w:val="009E16EC"/>
    <w:rsid w:val="009E4A4D"/>
    <w:rsid w:val="009F081F"/>
    <w:rsid w:val="00A0234C"/>
    <w:rsid w:val="00A03CFD"/>
    <w:rsid w:val="00A04F81"/>
    <w:rsid w:val="00A13E56"/>
    <w:rsid w:val="00A24838"/>
    <w:rsid w:val="00A31991"/>
    <w:rsid w:val="00A326AC"/>
    <w:rsid w:val="00A337ED"/>
    <w:rsid w:val="00A4308C"/>
    <w:rsid w:val="00A549B3"/>
    <w:rsid w:val="00A67CD7"/>
    <w:rsid w:val="00A70F46"/>
    <w:rsid w:val="00A7222F"/>
    <w:rsid w:val="00A72ED7"/>
    <w:rsid w:val="00A75F6D"/>
    <w:rsid w:val="00A80113"/>
    <w:rsid w:val="00A90D86"/>
    <w:rsid w:val="00A94DFA"/>
    <w:rsid w:val="00A97C44"/>
    <w:rsid w:val="00AA3E01"/>
    <w:rsid w:val="00AA5DF4"/>
    <w:rsid w:val="00AB04DD"/>
    <w:rsid w:val="00AC33A2"/>
    <w:rsid w:val="00AD6D3F"/>
    <w:rsid w:val="00AE65F1"/>
    <w:rsid w:val="00AE6BB4"/>
    <w:rsid w:val="00AE74AD"/>
    <w:rsid w:val="00AF159C"/>
    <w:rsid w:val="00B01873"/>
    <w:rsid w:val="00B17253"/>
    <w:rsid w:val="00B17BE0"/>
    <w:rsid w:val="00B31A41"/>
    <w:rsid w:val="00B40199"/>
    <w:rsid w:val="00B502FF"/>
    <w:rsid w:val="00B67422"/>
    <w:rsid w:val="00B70BD4"/>
    <w:rsid w:val="00B73463"/>
    <w:rsid w:val="00B74FF0"/>
    <w:rsid w:val="00B9016D"/>
    <w:rsid w:val="00B9146E"/>
    <w:rsid w:val="00B9212C"/>
    <w:rsid w:val="00B921C7"/>
    <w:rsid w:val="00BA0F98"/>
    <w:rsid w:val="00BA1517"/>
    <w:rsid w:val="00BA525E"/>
    <w:rsid w:val="00BA67FD"/>
    <w:rsid w:val="00BA7C48"/>
    <w:rsid w:val="00BA7EEF"/>
    <w:rsid w:val="00BB7EAA"/>
    <w:rsid w:val="00BC27F6"/>
    <w:rsid w:val="00BC39F4"/>
    <w:rsid w:val="00BC7806"/>
    <w:rsid w:val="00BD0748"/>
    <w:rsid w:val="00BD59BD"/>
    <w:rsid w:val="00BD7EE1"/>
    <w:rsid w:val="00BE1F25"/>
    <w:rsid w:val="00BE5568"/>
    <w:rsid w:val="00BF1358"/>
    <w:rsid w:val="00C0106D"/>
    <w:rsid w:val="00C01453"/>
    <w:rsid w:val="00C03098"/>
    <w:rsid w:val="00C133BE"/>
    <w:rsid w:val="00C222B4"/>
    <w:rsid w:val="00C274FE"/>
    <w:rsid w:val="00C35CF6"/>
    <w:rsid w:val="00C36028"/>
    <w:rsid w:val="00C40754"/>
    <w:rsid w:val="00C417DC"/>
    <w:rsid w:val="00C42C0D"/>
    <w:rsid w:val="00C50E75"/>
    <w:rsid w:val="00C533EC"/>
    <w:rsid w:val="00C5418A"/>
    <w:rsid w:val="00C5470E"/>
    <w:rsid w:val="00C55EFB"/>
    <w:rsid w:val="00C56585"/>
    <w:rsid w:val="00C56B3F"/>
    <w:rsid w:val="00C773D9"/>
    <w:rsid w:val="00C80ACE"/>
    <w:rsid w:val="00C81162"/>
    <w:rsid w:val="00C83666"/>
    <w:rsid w:val="00C870B5"/>
    <w:rsid w:val="00C87772"/>
    <w:rsid w:val="00C91630"/>
    <w:rsid w:val="00C966EB"/>
    <w:rsid w:val="00CA04B1"/>
    <w:rsid w:val="00CA18FD"/>
    <w:rsid w:val="00CA2DFC"/>
    <w:rsid w:val="00CB03D4"/>
    <w:rsid w:val="00CB33E5"/>
    <w:rsid w:val="00CB4F63"/>
    <w:rsid w:val="00CC2334"/>
    <w:rsid w:val="00CC35EF"/>
    <w:rsid w:val="00CC5048"/>
    <w:rsid w:val="00CC6246"/>
    <w:rsid w:val="00CE4C2C"/>
    <w:rsid w:val="00CE5E46"/>
    <w:rsid w:val="00CF7E43"/>
    <w:rsid w:val="00D03225"/>
    <w:rsid w:val="00D12F28"/>
    <w:rsid w:val="00D1463A"/>
    <w:rsid w:val="00D21C6A"/>
    <w:rsid w:val="00D25C3B"/>
    <w:rsid w:val="00D3700C"/>
    <w:rsid w:val="00D40847"/>
    <w:rsid w:val="00D44A9B"/>
    <w:rsid w:val="00D47A1C"/>
    <w:rsid w:val="00D653B1"/>
    <w:rsid w:val="00D65EF9"/>
    <w:rsid w:val="00D66946"/>
    <w:rsid w:val="00D67167"/>
    <w:rsid w:val="00D704D7"/>
    <w:rsid w:val="00D74AE1"/>
    <w:rsid w:val="00D865A8"/>
    <w:rsid w:val="00D92C2D"/>
    <w:rsid w:val="00DA0837"/>
    <w:rsid w:val="00DA09DA"/>
    <w:rsid w:val="00DA17CD"/>
    <w:rsid w:val="00DB25B3"/>
    <w:rsid w:val="00DD1394"/>
    <w:rsid w:val="00DD1DE5"/>
    <w:rsid w:val="00DE0893"/>
    <w:rsid w:val="00DE2814"/>
    <w:rsid w:val="00DF172E"/>
    <w:rsid w:val="00DF68EA"/>
    <w:rsid w:val="00DF6E8B"/>
    <w:rsid w:val="00E01272"/>
    <w:rsid w:val="00E03846"/>
    <w:rsid w:val="00E20A7D"/>
    <w:rsid w:val="00E27A2F"/>
    <w:rsid w:val="00E42A94"/>
    <w:rsid w:val="00E458BF"/>
    <w:rsid w:val="00E62428"/>
    <w:rsid w:val="00E706E7"/>
    <w:rsid w:val="00E714E1"/>
    <w:rsid w:val="00E84229"/>
    <w:rsid w:val="00E90E4E"/>
    <w:rsid w:val="00E9391E"/>
    <w:rsid w:val="00EA1052"/>
    <w:rsid w:val="00EA218F"/>
    <w:rsid w:val="00EA3E58"/>
    <w:rsid w:val="00EA4F29"/>
    <w:rsid w:val="00EA5752"/>
    <w:rsid w:val="00EA5F83"/>
    <w:rsid w:val="00EA6F9D"/>
    <w:rsid w:val="00EB6F3C"/>
    <w:rsid w:val="00EC1E2C"/>
    <w:rsid w:val="00EC35DD"/>
    <w:rsid w:val="00ED0CF1"/>
    <w:rsid w:val="00ED2A8D"/>
    <w:rsid w:val="00ED313C"/>
    <w:rsid w:val="00ED4039"/>
    <w:rsid w:val="00ED4818"/>
    <w:rsid w:val="00EE1E6C"/>
    <w:rsid w:val="00EE54CB"/>
    <w:rsid w:val="00EF1C54"/>
    <w:rsid w:val="00EF3A7B"/>
    <w:rsid w:val="00EF404B"/>
    <w:rsid w:val="00EF6243"/>
    <w:rsid w:val="00F00376"/>
    <w:rsid w:val="00F157E2"/>
    <w:rsid w:val="00F32FC5"/>
    <w:rsid w:val="00F527AC"/>
    <w:rsid w:val="00F575BD"/>
    <w:rsid w:val="00F61D83"/>
    <w:rsid w:val="00F65DD1"/>
    <w:rsid w:val="00F707B3"/>
    <w:rsid w:val="00F71135"/>
    <w:rsid w:val="00F752E1"/>
    <w:rsid w:val="00F81076"/>
    <w:rsid w:val="00F83A53"/>
    <w:rsid w:val="00F90461"/>
    <w:rsid w:val="00F905E1"/>
    <w:rsid w:val="00FB6A3D"/>
    <w:rsid w:val="00FC378B"/>
    <w:rsid w:val="00FC3977"/>
    <w:rsid w:val="00FD2E36"/>
    <w:rsid w:val="00FD2F16"/>
    <w:rsid w:val="00FD6065"/>
    <w:rsid w:val="00FF17C6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CA5F50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/>
    <w:lsdException w:name="heading 1" w:uiPriority="0"/>
    <w:lsdException w:name="heading 2" w:uiPriority="0"/>
    <w:lsdException w:name="heading 3" w:uiPriority="0"/>
    <w:lsdException w:name="heading 4" w:semiHidden="1" w:uiPriority="0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3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-recommendationtext">
    <w:name w:val="Bullet 1 -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-recommendationtext">
    <w:name w:val="Bullet 3 - recommendation text"/>
    <w:basedOn w:val="Bullet3-recommendation"/>
    <w:next w:val="Bullet1-recommendation"/>
    <w:rsid w:val="0009304C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5242A"/>
    <w:pPr>
      <w:numPr>
        <w:numId w:val="10"/>
      </w:numPr>
      <w:spacing w:before="24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85242A"/>
    <w:pPr>
      <w:numPr>
        <w:numId w:val="16"/>
      </w:numPr>
      <w:spacing w:before="24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6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6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6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316598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-recommendationtext">
    <w:name w:val="List a - recommendation text"/>
    <w:basedOn w:val="Normal"/>
    <w:qFormat/>
    <w:rsid w:val="00470488"/>
    <w:pPr>
      <w:spacing w:after="120"/>
      <w:ind w:left="1560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-recommendation">
    <w:name w:val="Bullet 3 - recommendation"/>
    <w:basedOn w:val="Normal"/>
    <w:rsid w:val="0009304C"/>
    <w:pPr>
      <w:numPr>
        <w:numId w:val="33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rsid w:val="005F5934"/>
    <w:p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FD2E36"/>
    <w:pPr>
      <w:keepNext/>
      <w:numPr>
        <w:numId w:val="12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682F47"/>
    <w:pPr>
      <w:numPr>
        <w:numId w:val="18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5242A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3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-recommendation">
    <w:name w:val="List i - recommendation"/>
    <w:basedOn w:val="Normal"/>
    <w:rsid w:val="004E4D98"/>
    <w:pPr>
      <w:numPr>
        <w:ilvl w:val="2"/>
        <w:numId w:val="35"/>
      </w:numPr>
      <w:spacing w:after="120"/>
      <w:ind w:left="2127" w:hanging="426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5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470488"/>
    <w:pPr>
      <w:numPr>
        <w:numId w:val="17"/>
      </w:numPr>
      <w:spacing w:after="120"/>
    </w:pPr>
    <w:rPr>
      <w:sz w:val="24"/>
    </w:rPr>
  </w:style>
  <w:style w:type="paragraph" w:customStyle="1" w:styleId="List1-recommendationtext">
    <w:name w:val="List 1 - recommendation text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rsid w:val="00DA0837"/>
    <w:pPr>
      <w:numPr>
        <w:numId w:val="19"/>
      </w:numPr>
      <w:spacing w:after="120"/>
    </w:pPr>
    <w:rPr>
      <w:color w:val="000000" w:themeColor="text1"/>
      <w:sz w:val="22"/>
      <w:lang w:val="fr-FR"/>
    </w:rPr>
  </w:style>
  <w:style w:type="paragraph" w:customStyle="1" w:styleId="Bullet1text">
    <w:name w:val="Bullet 1 text"/>
    <w:basedOn w:val="Normal"/>
    <w:rsid w:val="00DA0837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rsid w:val="00DA0837"/>
    <w:pPr>
      <w:numPr>
        <w:numId w:val="20"/>
      </w:numPr>
      <w:spacing w:after="120"/>
    </w:pPr>
    <w:rPr>
      <w:color w:val="000000" w:themeColor="text1"/>
      <w:sz w:val="22"/>
    </w:rPr>
  </w:style>
  <w:style w:type="character" w:customStyle="1" w:styleId="Bullet2Char">
    <w:name w:val="Bullet 2 Char"/>
    <w:basedOn w:val="DefaultParagraphFont"/>
    <w:link w:val="Bullet2"/>
    <w:rsid w:val="00DA0837"/>
    <w:rPr>
      <w:color w:val="000000" w:themeColor="text1"/>
      <w:lang w:val="en-GB"/>
    </w:rPr>
  </w:style>
  <w:style w:type="paragraph" w:customStyle="1" w:styleId="Bullet2text">
    <w:name w:val="Bullet 2 text"/>
    <w:basedOn w:val="Normal"/>
    <w:rsid w:val="00DA0837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DA0837"/>
    <w:pPr>
      <w:numPr>
        <w:numId w:val="21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rsid w:val="005F5934"/>
    <w:pPr>
      <w:numPr>
        <w:numId w:val="3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rsid w:val="00DA0837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-recommendation">
    <w:name w:val="List a - recommendation"/>
    <w:basedOn w:val="Normal"/>
    <w:qFormat/>
    <w:rsid w:val="009B692C"/>
    <w:pPr>
      <w:numPr>
        <w:ilvl w:val="1"/>
        <w:numId w:val="17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Acronym">
    <w:name w:val="Acronym"/>
    <w:basedOn w:val="Normal"/>
    <w:qFormat/>
    <w:rsid w:val="00122F59"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Normal"/>
    <w:next w:val="BodyText"/>
    <w:rsid w:val="0072592B"/>
    <w:rPr>
      <w:b/>
      <w:color w:val="00558C"/>
      <w:sz w:val="28"/>
    </w:rPr>
  </w:style>
  <w:style w:type="character" w:customStyle="1" w:styleId="st1">
    <w:name w:val="st1"/>
    <w:basedOn w:val="DefaultParagraphFont"/>
    <w:rsid w:val="000532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microsoft.com/office/2016/09/relationships/commentsIds" Target="commentsIds.xml"/><Relationship Id="rId26" Type="http://schemas.openxmlformats.org/officeDocument/2006/relationships/image" Target="media/image12.png"/><Relationship Id="rId39" Type="http://schemas.openxmlformats.org/officeDocument/2006/relationships/fontTable" Target="fontTable.xml"/><Relationship Id="rId21" Type="http://schemas.openxmlformats.org/officeDocument/2006/relationships/image" Target="media/image7.png"/><Relationship Id="rId34" Type="http://schemas.openxmlformats.org/officeDocument/2006/relationships/image" Target="media/image20.png"/><Relationship Id="rId42" Type="http://schemas.openxmlformats.org/officeDocument/2006/relationships/customXml" Target="../customXml/item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comments" Target="comments.xml"/><Relationship Id="rId20" Type="http://schemas.openxmlformats.org/officeDocument/2006/relationships/image" Target="media/image6.jpeg"/><Relationship Id="rId29" Type="http://schemas.openxmlformats.org/officeDocument/2006/relationships/image" Target="media/image15.pn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10.png"/><Relationship Id="rId32" Type="http://schemas.openxmlformats.org/officeDocument/2006/relationships/image" Target="media/image18.png"/><Relationship Id="rId37" Type="http://schemas.openxmlformats.org/officeDocument/2006/relationships/image" Target="media/image23.png"/><Relationship Id="rId40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image" Target="media/image9.png"/><Relationship Id="rId28" Type="http://schemas.openxmlformats.org/officeDocument/2006/relationships/image" Target="media/image14.png"/><Relationship Id="rId36" Type="http://schemas.openxmlformats.org/officeDocument/2006/relationships/image" Target="media/image22.png"/><Relationship Id="rId10" Type="http://schemas.openxmlformats.org/officeDocument/2006/relationships/footer" Target="footer1.xml"/><Relationship Id="rId19" Type="http://schemas.openxmlformats.org/officeDocument/2006/relationships/image" Target="media/image5.png"/><Relationship Id="rId31" Type="http://schemas.openxmlformats.org/officeDocument/2006/relationships/image" Target="media/image17.png"/><Relationship Id="rId44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image" Target="media/image8.png"/><Relationship Id="rId27" Type="http://schemas.openxmlformats.org/officeDocument/2006/relationships/image" Target="media/image13.png"/><Relationship Id="rId30" Type="http://schemas.openxmlformats.org/officeDocument/2006/relationships/image" Target="media/image16.png"/><Relationship Id="rId35" Type="http://schemas.openxmlformats.org/officeDocument/2006/relationships/image" Target="media/image21.png"/><Relationship Id="rId43" Type="http://schemas.openxmlformats.org/officeDocument/2006/relationships/customXml" Target="../customXml/item3.xml"/><Relationship Id="rId8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microsoft.com/office/2011/relationships/commentsExtended" Target="commentsExtended.xml"/><Relationship Id="rId25" Type="http://schemas.openxmlformats.org/officeDocument/2006/relationships/image" Target="media/image11.png"/><Relationship Id="rId33" Type="http://schemas.openxmlformats.org/officeDocument/2006/relationships/image" Target="media/image19.png"/><Relationship Id="rId38" Type="http://schemas.openxmlformats.org/officeDocument/2006/relationships/header" Target="header5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8" ma:contentTypeDescription="Create a new document." ma:contentTypeScope="" ma:versionID="937642c6e79c95ba869a03e6b2fcf244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aa5a1535aedea7ff2a02821372132e6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7AEDA6-0CB3-41A1-B043-521031A93E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FFB88E-84AD-4599-A52D-3D0E6B080B08}"/>
</file>

<file path=customXml/itemProps3.xml><?xml version="1.0" encoding="utf-8"?>
<ds:datastoreItem xmlns:ds="http://schemas.openxmlformats.org/officeDocument/2006/customXml" ds:itemID="{DCE72E1C-B1C3-4C41-882A-6A0E1CF4E254}"/>
</file>

<file path=customXml/itemProps4.xml><?xml version="1.0" encoding="utf-8"?>
<ds:datastoreItem xmlns:ds="http://schemas.openxmlformats.org/officeDocument/2006/customXml" ds:itemID="{71F59949-1661-40A3-BD3A-0A5ADC9421B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823</Words>
  <Characters>4693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IALA Guideline 1115</vt:lpstr>
      <vt:lpstr>IALA Guideline 1115</vt:lpstr>
    </vt:vector>
  </TitlesOfParts>
  <Manager>IALA</Manager>
  <Company>IALA</Company>
  <LinksUpToDate>false</LinksUpToDate>
  <CharactersWithSpaces>5505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Michael Hadley</dc:creator>
  <cp:keywords/>
  <dc:description/>
  <cp:lastModifiedBy>Tom Southall</cp:lastModifiedBy>
  <cp:revision>7</cp:revision>
  <cp:lastPrinted>2017-06-21T06:56:00Z</cp:lastPrinted>
  <dcterms:created xsi:type="dcterms:W3CDTF">2019-09-11T13:25:00Z</dcterms:created>
  <dcterms:modified xsi:type="dcterms:W3CDTF">2019-09-11T14:26:00Z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8838500</vt:r8>
  </property>
</Properties>
</file>